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left"/>
        <w:rPr>
          <w:del w:id="1" w:author="hp" w:date="2018-05-31T18:59:28Z"/>
          <w:rFonts w:hint="eastAsia" w:ascii="宋体" w:hAnsi="宋体" w:eastAsia="宋体" w:cs="宋体"/>
          <w:b/>
          <w:bCs/>
          <w:color w:val="000000" w:themeColor="text1"/>
          <w:kern w:val="0"/>
          <w:sz w:val="32"/>
          <w:szCs w:val="32"/>
          <w:rPrChange w:id="2" w:author="hp" w:date="2018-05-31T18:59:26Z">
            <w:rPr>
              <w:del w:id="3" w:author="hp" w:date="2018-05-31T18:59:28Z"/>
              <w:rFonts w:ascii="方正小标宋简体" w:hAnsi="方正小标宋简体" w:eastAsia="方正小标宋简体" w:cs="方正小标宋简体"/>
              <w:b/>
              <w:bCs/>
              <w:color w:val="000000" w:themeColor="text1"/>
              <w:kern w:val="0"/>
              <w:sz w:val="44"/>
              <w:szCs w:val="44"/>
            </w:rPr>
          </w:rPrChange>
        </w:rPr>
        <w:pPrChange w:id="0" w:author="hp" w:date="2018-05-31T18:59:12Z">
          <w:pPr>
            <w:widowControl/>
            <w:shd w:val="clear" w:color="auto" w:fill="FFFFFF"/>
            <w:jc w:val="center"/>
          </w:pPr>
        </w:pPrChange>
      </w:pPr>
      <w:r>
        <w:rPr>
          <w:rFonts w:hint="eastAsia" w:ascii="宋体" w:hAnsi="宋体" w:eastAsia="宋体" w:cs="宋体"/>
          <w:b/>
          <w:bCs/>
          <w:color w:val="000000" w:themeColor="text1"/>
          <w:kern w:val="0"/>
          <w:sz w:val="32"/>
          <w:szCs w:val="32"/>
          <w:rPrChange w:id="4" w:author="hp" w:date="2018-05-31T18:59:26Z">
            <w:rPr>
              <w:rFonts w:hint="eastAsia" w:ascii="方正小标宋简体" w:hAnsi="方正小标宋简体" w:eastAsia="方正小标宋简体" w:cs="方正小标宋简体"/>
              <w:b/>
              <w:bCs/>
              <w:color w:val="000000" w:themeColor="text1"/>
              <w:kern w:val="0"/>
              <w:sz w:val="44"/>
              <w:szCs w:val="44"/>
            </w:rPr>
          </w:rPrChange>
        </w:rPr>
        <w:t>共青团海南大学委员会</w:t>
      </w:r>
    </w:p>
    <w:p>
      <w:pPr>
        <w:widowControl/>
        <w:shd w:val="clear" w:color="auto" w:fill="FFFFFF"/>
        <w:jc w:val="left"/>
        <w:rPr>
          <w:del w:id="6" w:author="hp" w:date="2018-05-31T18:59:31Z"/>
          <w:rFonts w:hint="eastAsia" w:ascii="宋体" w:hAnsi="宋体" w:eastAsia="宋体" w:cs="宋体"/>
          <w:b/>
          <w:bCs/>
          <w:color w:val="000000" w:themeColor="text1"/>
          <w:kern w:val="0"/>
          <w:sz w:val="32"/>
          <w:szCs w:val="32"/>
          <w:rPrChange w:id="7" w:author="hp" w:date="2018-05-31T18:59:26Z">
            <w:rPr>
              <w:del w:id="8" w:author="hp" w:date="2018-05-31T18:59:31Z"/>
              <w:rFonts w:ascii="方正小标宋简体" w:hAnsi="方正小标宋简体" w:eastAsia="方正小标宋简体" w:cs="方正小标宋简体"/>
              <w:b/>
              <w:bCs/>
              <w:color w:val="000000" w:themeColor="text1"/>
              <w:kern w:val="0"/>
              <w:sz w:val="44"/>
              <w:szCs w:val="44"/>
            </w:rPr>
          </w:rPrChange>
        </w:rPr>
        <w:pPrChange w:id="5" w:author="hp" w:date="2018-05-31T18:59:12Z">
          <w:pPr>
            <w:widowControl/>
            <w:shd w:val="clear" w:color="auto" w:fill="FFFFFF"/>
            <w:jc w:val="center"/>
          </w:pPr>
        </w:pPrChange>
      </w:pPr>
      <w:r>
        <w:rPr>
          <w:rFonts w:hint="eastAsia" w:ascii="宋体" w:hAnsi="宋体" w:eastAsia="宋体" w:cs="宋体"/>
          <w:b/>
          <w:bCs/>
          <w:color w:val="000000" w:themeColor="text1"/>
          <w:kern w:val="0"/>
          <w:sz w:val="32"/>
          <w:szCs w:val="32"/>
          <w:rPrChange w:id="9" w:author="hp" w:date="2018-05-31T18:59:26Z">
            <w:rPr>
              <w:rFonts w:hint="eastAsia" w:ascii="方正小标宋简体" w:hAnsi="方正小标宋简体" w:eastAsia="方正小标宋简体" w:cs="方正小标宋简体"/>
              <w:b/>
              <w:bCs/>
              <w:color w:val="000000" w:themeColor="text1"/>
              <w:kern w:val="0"/>
              <w:sz w:val="44"/>
              <w:szCs w:val="44"/>
            </w:rPr>
          </w:rPrChange>
        </w:rPr>
        <w:t>关于开展2018年海南大学大学生志愿者</w:t>
      </w:r>
    </w:p>
    <w:p>
      <w:pPr>
        <w:widowControl/>
        <w:shd w:val="clear" w:color="auto" w:fill="FFFFFF"/>
        <w:jc w:val="left"/>
        <w:rPr>
          <w:rFonts w:hint="eastAsia" w:ascii="宋体" w:hAnsi="宋体" w:eastAsia="宋体" w:cs="宋体"/>
          <w:sz w:val="32"/>
          <w:szCs w:val="32"/>
          <w:rPrChange w:id="11" w:author="hp" w:date="2018-05-31T18:59:26Z">
            <w:rPr>
              <w:rFonts w:ascii="仿宋_GB2312" w:eastAsia="仿宋_GB2312"/>
              <w:sz w:val="32"/>
              <w:szCs w:val="32"/>
            </w:rPr>
          </w:rPrChange>
        </w:rPr>
        <w:pPrChange w:id="10" w:author="hp" w:date="2018-05-31T18:59:12Z">
          <w:pPr>
            <w:widowControl/>
            <w:shd w:val="clear" w:color="auto" w:fill="FFFFFF"/>
            <w:jc w:val="center"/>
          </w:pPr>
        </w:pPrChange>
      </w:pPr>
      <w:r>
        <w:rPr>
          <w:rFonts w:hint="eastAsia" w:ascii="宋体" w:hAnsi="宋体" w:eastAsia="宋体" w:cs="宋体"/>
          <w:b/>
          <w:bCs/>
          <w:color w:val="000000" w:themeColor="text1"/>
          <w:kern w:val="0"/>
          <w:sz w:val="32"/>
          <w:szCs w:val="32"/>
          <w:rPrChange w:id="12" w:author="hp" w:date="2018-05-31T18:59:26Z">
            <w:rPr>
              <w:rFonts w:hint="eastAsia" w:ascii="方正小标宋简体" w:hAnsi="方正小标宋简体" w:eastAsia="方正小标宋简体" w:cs="方正小标宋简体"/>
              <w:b/>
              <w:bCs/>
              <w:color w:val="000000" w:themeColor="text1"/>
              <w:kern w:val="0"/>
              <w:sz w:val="44"/>
              <w:szCs w:val="44"/>
            </w:rPr>
          </w:rPrChange>
        </w:rPr>
        <w:t>暑期文化科技卫生“三下乡”社会实践活动的预通知</w:t>
      </w:r>
    </w:p>
    <w:p>
      <w:pPr>
        <w:widowControl/>
        <w:spacing w:beforeLines="0" w:line="360" w:lineRule="auto"/>
        <w:jc w:val="left"/>
        <w:rPr>
          <w:rFonts w:hint="eastAsia" w:ascii="宋体" w:hAnsi="宋体" w:eastAsia="宋体" w:cs="宋体"/>
          <w:sz w:val="24"/>
          <w:szCs w:val="24"/>
          <w:rPrChange w:id="14" w:author="hp" w:date="2018-05-31T19:00:10Z">
            <w:rPr>
              <w:rFonts w:ascii="仿宋_GB2312" w:eastAsia="仿宋_GB2312"/>
              <w:sz w:val="32"/>
              <w:szCs w:val="32"/>
            </w:rPr>
          </w:rPrChange>
        </w:rPr>
        <w:pPrChange w:id="13" w:author="hp" w:date="2018-05-31T19:00:15Z">
          <w:pPr>
            <w:widowControl/>
            <w:spacing w:line="555" w:lineRule="exact"/>
            <w:jc w:val="left"/>
          </w:pPr>
        </w:pPrChange>
      </w:pPr>
      <w:bookmarkStart w:id="0" w:name="_GoBack"/>
      <w:r>
        <w:rPr>
          <w:rFonts w:hint="eastAsia" w:ascii="宋体" w:hAnsi="宋体" w:eastAsia="宋体" w:cs="宋体"/>
          <w:sz w:val="24"/>
          <w:szCs w:val="24"/>
          <w:rPrChange w:id="15" w:author="hp" w:date="2018-05-31T19:00:10Z">
            <w:rPr>
              <w:rFonts w:hint="eastAsia" w:ascii="仿宋_GB2312" w:eastAsia="仿宋_GB2312"/>
              <w:sz w:val="32"/>
              <w:szCs w:val="32"/>
            </w:rPr>
          </w:rPrChange>
        </w:rPr>
        <w:t>各学院团委、各学生组织：</w:t>
      </w:r>
    </w:p>
    <w:p>
      <w:pPr>
        <w:widowControl/>
        <w:spacing w:beforeLines="0" w:line="360" w:lineRule="auto"/>
        <w:ind w:firstLine="640" w:firstLineChars="200"/>
        <w:jc w:val="left"/>
        <w:rPr>
          <w:rFonts w:hint="eastAsia" w:ascii="宋体" w:hAnsi="宋体" w:eastAsia="宋体" w:cs="宋体"/>
          <w:sz w:val="24"/>
          <w:szCs w:val="24"/>
          <w:rPrChange w:id="17" w:author="hp" w:date="2018-05-31T19:00:10Z">
            <w:rPr>
              <w:rFonts w:ascii="仿宋_GB2312" w:eastAsia="仿宋_GB2312"/>
              <w:sz w:val="32"/>
              <w:szCs w:val="32"/>
            </w:rPr>
          </w:rPrChange>
        </w:rPr>
        <w:pPrChange w:id="16" w:author="hp" w:date="2018-05-31T19:00:15Z">
          <w:pPr>
            <w:widowControl/>
            <w:spacing w:line="560" w:lineRule="exact"/>
            <w:ind w:firstLine="640" w:firstLineChars="200"/>
            <w:jc w:val="left"/>
          </w:pPr>
        </w:pPrChange>
      </w:pPr>
      <w:r>
        <w:rPr>
          <w:rFonts w:hint="eastAsia" w:ascii="宋体" w:hAnsi="宋体" w:eastAsia="宋体" w:cs="宋体"/>
          <w:sz w:val="24"/>
          <w:szCs w:val="24"/>
          <w:rPrChange w:id="18" w:author="hp" w:date="2018-05-31T19:00:10Z">
            <w:rPr>
              <w:rFonts w:hint="eastAsia" w:ascii="仿宋_GB2312" w:eastAsia="仿宋_GB2312"/>
              <w:sz w:val="32"/>
              <w:szCs w:val="32"/>
            </w:rPr>
          </w:rPrChange>
        </w:rPr>
        <w:t>为深入学习宣传贯彻党的十九大精神和习近平新时代中国特色社会主义思想，贯彻落实中央党的群团工作会议和全国高校思想政治工作会议精神，深入开展社会主义核心价值观教育活动，积极引导我校青年学生在社会实践中了解国情、感知社情、体察民情，通过社会实践“受教育、长才干、作贡献”，培养社会责任感、创新精神和实践能力，充分发挥社会实践在学校人才培养和社会服务体系中的重要作用，根据</w:t>
      </w:r>
      <w:r>
        <w:rPr>
          <w:rFonts w:hint="eastAsia" w:ascii="宋体" w:hAnsi="宋体" w:eastAsia="宋体" w:cs="宋体"/>
          <w:sz w:val="24"/>
          <w:szCs w:val="24"/>
          <w:rPrChange w:id="19" w:author="hp" w:date="2018-05-31T19:00:10Z">
            <w:rPr>
              <w:rFonts w:ascii="仿宋_GB2312" w:eastAsia="仿宋_GB2312"/>
              <w:sz w:val="32"/>
              <w:szCs w:val="32"/>
            </w:rPr>
          </w:rPrChange>
        </w:rPr>
        <w:t>海南大学开展“深入学习贯彻习近平总书记在庆祝海南建省办经济特区30周年大会上的重要讲话精神加快世界一流学科创建步伐”大学习大研讨大落实活动实施方案</w:t>
      </w:r>
      <w:r>
        <w:rPr>
          <w:rFonts w:hint="eastAsia" w:ascii="宋体" w:hAnsi="宋体" w:eastAsia="宋体" w:cs="宋体"/>
          <w:sz w:val="24"/>
          <w:szCs w:val="24"/>
          <w:rPrChange w:id="20" w:author="hp" w:date="2018-05-31T19:00:10Z">
            <w:rPr>
              <w:rFonts w:hint="eastAsia" w:ascii="仿宋_GB2312" w:eastAsia="仿宋_GB2312"/>
              <w:sz w:val="32"/>
              <w:szCs w:val="32"/>
            </w:rPr>
          </w:rPrChange>
        </w:rPr>
        <w:t>，经校团委研究决定，今年继续围绕“提升实践深度、深化质量工程”的工作目标，根据“按需设项，据项组团，双向受益”的原则，秉承“理论联系实际”的优良传统，将暑期社会实践与科技创新、社会调研、志愿公益和就业创业等内容紧密结合，现将相关事宜预通知如下（此通知为预通知，具体情况以正式通知为主）。</w:t>
      </w:r>
    </w:p>
    <w:p>
      <w:pPr>
        <w:pStyle w:val="5"/>
        <w:shd w:val="clear" w:color="auto" w:fill="FFFFFF"/>
        <w:spacing w:before="0" w:beforeLines="0" w:beforeAutospacing="0" w:line="360" w:lineRule="auto"/>
        <w:ind w:firstLine="482" w:firstLineChars="200"/>
        <w:rPr>
          <w:rFonts w:hint="eastAsia" w:ascii="宋体" w:hAnsi="宋体" w:eastAsia="宋体" w:cs="宋体"/>
          <w:b/>
          <w:kern w:val="2"/>
          <w:sz w:val="24"/>
          <w:szCs w:val="24"/>
          <w:rPrChange w:id="22" w:author="hp" w:date="2018-05-31T19:00:10Z">
            <w:rPr>
              <w:rFonts w:ascii="仿宋_GB2312" w:eastAsia="仿宋_GB2312" w:hAnsiTheme="minorHAnsi" w:cstheme="minorBidi"/>
              <w:b/>
              <w:kern w:val="2"/>
              <w:sz w:val="32"/>
              <w:szCs w:val="32"/>
            </w:rPr>
          </w:rPrChange>
        </w:rPr>
        <w:pPrChange w:id="21" w:author="hp" w:date="2018-05-31T19:16:30Z">
          <w:pPr>
            <w:pStyle w:val="5"/>
            <w:shd w:val="clear" w:color="auto" w:fill="FFFFFF"/>
            <w:spacing w:line="480" w:lineRule="auto"/>
            <w:ind w:firstLine="643"/>
          </w:pPr>
        </w:pPrChange>
      </w:pPr>
      <w:r>
        <w:rPr>
          <w:rFonts w:hint="eastAsia" w:ascii="宋体" w:hAnsi="宋体" w:eastAsia="宋体" w:cs="宋体"/>
          <w:b/>
          <w:kern w:val="2"/>
          <w:sz w:val="24"/>
          <w:szCs w:val="24"/>
          <w:rPrChange w:id="23" w:author="hp" w:date="2018-05-31T19:00:10Z">
            <w:rPr>
              <w:rFonts w:hint="eastAsia" w:ascii="楷体" w:hAnsi="楷体" w:eastAsia="楷体" w:cs="楷体"/>
              <w:b/>
              <w:kern w:val="2"/>
              <w:sz w:val="32"/>
              <w:szCs w:val="32"/>
            </w:rPr>
          </w:rPrChange>
        </w:rPr>
        <w:t>一、活动主题</w:t>
      </w:r>
    </w:p>
    <w:p>
      <w:pPr>
        <w:pStyle w:val="5"/>
        <w:shd w:val="clear" w:color="auto" w:fill="FFFFFF"/>
        <w:spacing w:before="0" w:beforeLines="0" w:beforeAutospacing="0" w:line="360" w:lineRule="auto"/>
        <w:ind w:firstLine="240" w:firstLineChars="100"/>
        <w:rPr>
          <w:sz w:val="24"/>
          <w:szCs w:val="24"/>
          <w:rPrChange w:id="25" w:author="hp" w:date="2018-05-31T19:00:10Z">
            <w:rPr>
              <w:sz w:val="21"/>
              <w:szCs w:val="21"/>
            </w:rPr>
          </w:rPrChange>
        </w:rPr>
        <w:pPrChange w:id="24" w:author="hp" w:date="2018-05-31T19:16:33Z">
          <w:pPr>
            <w:pStyle w:val="5"/>
            <w:shd w:val="clear" w:color="auto" w:fill="FFFFFF"/>
            <w:spacing w:line="480" w:lineRule="auto"/>
            <w:ind w:firstLine="640"/>
          </w:pPr>
        </w:pPrChange>
      </w:pPr>
      <w:r>
        <w:rPr>
          <w:rFonts w:hint="eastAsia" w:ascii="宋体" w:eastAsia="宋体"/>
          <w:sz w:val="24"/>
          <w:szCs w:val="24"/>
          <w:rPrChange w:id="26" w:author="hp" w:date="2018-05-31T19:00:10Z">
            <w:rPr>
              <w:rFonts w:hint="eastAsia" w:ascii="仿宋_GB2312" w:eastAsia="仿宋_GB2312"/>
              <w:sz w:val="32"/>
              <w:szCs w:val="32"/>
            </w:rPr>
          </w:rPrChange>
        </w:rPr>
        <w:t>（待定，以团中央正式文件为准）</w:t>
      </w:r>
    </w:p>
    <w:p>
      <w:pPr>
        <w:pStyle w:val="5"/>
        <w:shd w:val="clear" w:color="auto" w:fill="FFFFFF"/>
        <w:spacing w:before="0" w:beforeLines="0" w:beforeAutospacing="0" w:line="360" w:lineRule="auto"/>
        <w:ind w:firstLine="482" w:firstLineChars="200"/>
        <w:rPr>
          <w:sz w:val="24"/>
          <w:szCs w:val="24"/>
          <w:rPrChange w:id="28" w:author="hp" w:date="2018-05-31T19:00:10Z">
            <w:rPr>
              <w:sz w:val="21"/>
              <w:szCs w:val="21"/>
            </w:rPr>
          </w:rPrChange>
        </w:rPr>
        <w:pPrChange w:id="27" w:author="hp" w:date="2018-05-31T19:16:35Z">
          <w:pPr>
            <w:pStyle w:val="5"/>
            <w:shd w:val="clear" w:color="auto" w:fill="FFFFFF"/>
            <w:spacing w:line="480" w:lineRule="auto"/>
            <w:ind w:firstLine="643"/>
          </w:pPr>
        </w:pPrChange>
      </w:pPr>
      <w:r>
        <w:rPr>
          <w:rFonts w:hint="eastAsia" w:ascii="宋体" w:hAnsi="宋体" w:eastAsia="宋体" w:cs="宋体"/>
          <w:b/>
          <w:bCs/>
          <w:sz w:val="24"/>
          <w:szCs w:val="24"/>
          <w:rPrChange w:id="29" w:author="hp" w:date="2018-05-31T19:00:10Z">
            <w:rPr>
              <w:rFonts w:hint="eastAsia" w:ascii="楷体" w:hAnsi="楷体" w:eastAsia="楷体" w:cs="楷体"/>
              <w:b/>
              <w:bCs/>
              <w:sz w:val="32"/>
              <w:szCs w:val="32"/>
            </w:rPr>
          </w:rPrChange>
        </w:rPr>
        <w:t>二、总体思路</w:t>
      </w:r>
    </w:p>
    <w:p>
      <w:pPr>
        <w:widowControl/>
        <w:spacing w:beforeLines="0" w:line="360" w:lineRule="auto"/>
        <w:ind w:firstLine="640" w:firstLineChars="200"/>
        <w:jc w:val="left"/>
        <w:rPr>
          <w:rFonts w:hint="eastAsia" w:ascii="宋体" w:hAnsi="宋体" w:eastAsia="宋体" w:cs="宋体"/>
          <w:sz w:val="24"/>
          <w:szCs w:val="24"/>
          <w:rPrChange w:id="31" w:author="hp" w:date="2018-05-31T19:00:10Z">
            <w:rPr>
              <w:rFonts w:ascii="仿宋_GB2312" w:eastAsia="仿宋_GB2312"/>
              <w:sz w:val="32"/>
              <w:szCs w:val="32"/>
            </w:rPr>
          </w:rPrChange>
        </w:rPr>
        <w:pPrChange w:id="30" w:author="hp" w:date="2018-05-31T19:00:15Z">
          <w:pPr>
            <w:widowControl/>
            <w:spacing w:line="560" w:lineRule="exact"/>
            <w:ind w:firstLine="640" w:firstLineChars="200"/>
            <w:jc w:val="left"/>
          </w:pPr>
        </w:pPrChange>
      </w:pPr>
      <w:r>
        <w:rPr>
          <w:rFonts w:hint="eastAsia" w:ascii="宋体" w:hAnsi="宋体" w:eastAsia="宋体" w:cs="宋体"/>
          <w:sz w:val="24"/>
          <w:szCs w:val="24"/>
          <w:rPrChange w:id="32" w:author="hp" w:date="2018-05-31T19:00:10Z">
            <w:rPr>
              <w:rFonts w:hint="eastAsia" w:ascii="仿宋_GB2312" w:eastAsia="仿宋_GB2312"/>
              <w:sz w:val="32"/>
              <w:szCs w:val="32"/>
            </w:rPr>
          </w:rPrChange>
        </w:rPr>
        <w:t>紧紧围绕深入学习宣传贯彻党的十九大精神和习近平新时代中国特色社会主义思想、培育和践行社会主义核心价值观、学习宣传改革开放40周年、海南建省办经济特区30周年成果等为主要内容，通过开展丰富多彩的实践活动鼓励广大海大学子在实践中锤炼实现“中国梦”的智慧和力量。各级团委在工作过程中要坚持“全面部署与重点组织相结合、社会实践与社会观察相结合、项目实施与有效传播相结合”的原则，以“按需设项、据项组团、双向受益”为工作方法，进一步实现“管理项目化、运作团队化、考核学分化”的工作目标。</w:t>
      </w:r>
    </w:p>
    <w:p>
      <w:pPr>
        <w:widowControl/>
        <w:spacing w:beforeLines="0" w:line="360" w:lineRule="auto"/>
        <w:ind w:firstLine="640" w:firstLineChars="200"/>
        <w:jc w:val="left"/>
        <w:rPr>
          <w:rFonts w:hint="eastAsia" w:ascii="宋体" w:hAnsi="宋体" w:eastAsia="宋体" w:cs="宋体"/>
          <w:sz w:val="24"/>
          <w:szCs w:val="24"/>
          <w:rPrChange w:id="34" w:author="hp" w:date="2018-05-31T19:00:10Z">
            <w:rPr>
              <w:rFonts w:ascii="仿宋_GB2312" w:eastAsia="仿宋_GB2312"/>
              <w:sz w:val="32"/>
              <w:szCs w:val="32"/>
            </w:rPr>
          </w:rPrChange>
        </w:rPr>
        <w:pPrChange w:id="33" w:author="hp" w:date="2018-05-31T19:00:15Z">
          <w:pPr>
            <w:widowControl/>
            <w:spacing w:line="560" w:lineRule="exact"/>
            <w:ind w:firstLine="640" w:firstLineChars="200"/>
            <w:jc w:val="left"/>
          </w:pPr>
        </w:pPrChange>
      </w:pPr>
      <w:r>
        <w:rPr>
          <w:rFonts w:hint="eastAsia" w:ascii="宋体" w:hAnsi="宋体" w:eastAsia="宋体" w:cs="宋体"/>
          <w:sz w:val="24"/>
          <w:szCs w:val="24"/>
          <w:rPrChange w:id="35" w:author="hp" w:date="2018-05-31T19:00:10Z">
            <w:rPr>
              <w:rFonts w:hint="eastAsia" w:ascii="仿宋_GB2312" w:eastAsia="仿宋_GB2312"/>
              <w:sz w:val="32"/>
              <w:szCs w:val="32"/>
            </w:rPr>
          </w:rPrChange>
        </w:rPr>
        <w:t>在前期调研基础上，针对基层经济社会发展和干部群众生产生活中的实际需求，围绕“学思践悟十九大理论宣讲”</w:t>
      </w:r>
      <w:del w:id="36" w:author="hp" w:date="2018-05-30T16:16:00Z">
        <w:r>
          <w:rPr>
            <w:rFonts w:hint="eastAsia" w:ascii="宋体" w:hAnsi="宋体" w:eastAsia="宋体" w:cs="宋体"/>
            <w:sz w:val="24"/>
            <w:szCs w:val="24"/>
            <w:rPrChange w:id="37" w:author="hp" w:date="2018-05-31T19:00:10Z">
              <w:rPr>
                <w:rFonts w:hint="eastAsia" w:ascii="仿宋_GB2312" w:eastAsia="仿宋_GB2312"/>
                <w:sz w:val="32"/>
                <w:szCs w:val="32"/>
              </w:rPr>
            </w:rPrChange>
          </w:rPr>
          <w:delText>、</w:delText>
        </w:r>
      </w:del>
      <w:r>
        <w:rPr>
          <w:rFonts w:hint="eastAsia" w:ascii="宋体" w:hAnsi="宋体" w:eastAsia="宋体" w:cs="宋体"/>
          <w:sz w:val="24"/>
          <w:szCs w:val="24"/>
          <w:rPrChange w:id="38" w:author="hp" w:date="2018-05-31T19:00:10Z">
            <w:rPr>
              <w:rFonts w:hint="eastAsia" w:ascii="仿宋_GB2312" w:eastAsia="仿宋_GB2312"/>
              <w:sz w:val="32"/>
              <w:szCs w:val="32"/>
            </w:rPr>
          </w:rPrChange>
        </w:rPr>
        <w:t>“不忘初心重走时代之路”</w:t>
      </w:r>
      <w:del w:id="39" w:author="hp" w:date="2018-05-30T16:16:00Z">
        <w:r>
          <w:rPr>
            <w:rFonts w:hint="eastAsia" w:ascii="宋体" w:hAnsi="宋体" w:eastAsia="宋体" w:cs="宋体"/>
            <w:sz w:val="24"/>
            <w:szCs w:val="24"/>
            <w:rPrChange w:id="40" w:author="hp" w:date="2018-05-31T19:00:10Z">
              <w:rPr>
                <w:rFonts w:hint="eastAsia" w:ascii="仿宋_GB2312" w:eastAsia="仿宋_GB2312"/>
                <w:sz w:val="32"/>
                <w:szCs w:val="32"/>
              </w:rPr>
            </w:rPrChange>
          </w:rPr>
          <w:delText>、</w:delText>
        </w:r>
      </w:del>
      <w:r>
        <w:rPr>
          <w:rFonts w:hint="eastAsia" w:ascii="宋体" w:hAnsi="宋体" w:eastAsia="宋体" w:cs="宋体"/>
          <w:sz w:val="24"/>
          <w:szCs w:val="24"/>
          <w:rPrChange w:id="41" w:author="hp" w:date="2018-05-31T19:00:10Z">
            <w:rPr>
              <w:rFonts w:hint="eastAsia" w:ascii="仿宋_GB2312" w:eastAsia="仿宋_GB2312"/>
              <w:sz w:val="32"/>
              <w:szCs w:val="32"/>
            </w:rPr>
          </w:rPrChange>
        </w:rPr>
        <w:t>“探寻改革开放四十年成就”</w:t>
      </w:r>
      <w:del w:id="42" w:author="hp" w:date="2018-05-30T16:16:00Z">
        <w:r>
          <w:rPr>
            <w:rFonts w:hint="eastAsia" w:ascii="宋体" w:hAnsi="宋体" w:eastAsia="宋体" w:cs="宋体"/>
            <w:sz w:val="24"/>
            <w:szCs w:val="24"/>
            <w:rPrChange w:id="43" w:author="hp" w:date="2018-05-31T19:00:10Z">
              <w:rPr>
                <w:rFonts w:hint="eastAsia" w:ascii="仿宋_GB2312" w:eastAsia="仿宋_GB2312"/>
                <w:sz w:val="32"/>
                <w:szCs w:val="32"/>
              </w:rPr>
            </w:rPrChange>
          </w:rPr>
          <w:delText>、</w:delText>
        </w:r>
      </w:del>
      <w:r>
        <w:rPr>
          <w:rFonts w:hint="eastAsia" w:ascii="宋体" w:hAnsi="宋体" w:eastAsia="宋体" w:cs="宋体"/>
          <w:sz w:val="24"/>
          <w:szCs w:val="24"/>
          <w:rPrChange w:id="44" w:author="hp" w:date="2018-05-31T19:00:10Z">
            <w:rPr>
              <w:rFonts w:hint="eastAsia" w:ascii="仿宋_GB2312" w:eastAsia="仿宋_GB2312"/>
              <w:sz w:val="32"/>
              <w:szCs w:val="32"/>
            </w:rPr>
          </w:rPrChange>
        </w:rPr>
        <w:t>“学习习近平总书记在庆祝海南建省办经济特区30周年大会上重要讲话精神”</w:t>
      </w:r>
      <w:del w:id="45" w:author="hp" w:date="2018-05-30T16:16:00Z">
        <w:r>
          <w:rPr>
            <w:rFonts w:hint="eastAsia" w:ascii="宋体" w:hAnsi="宋体" w:eastAsia="宋体" w:cs="宋体"/>
            <w:sz w:val="24"/>
            <w:szCs w:val="24"/>
            <w:rPrChange w:id="46" w:author="hp" w:date="2018-05-31T19:00:10Z">
              <w:rPr>
                <w:rFonts w:hint="eastAsia" w:ascii="仿宋_GB2312" w:eastAsia="仿宋_GB2312"/>
                <w:sz w:val="32"/>
                <w:szCs w:val="32"/>
              </w:rPr>
            </w:rPrChange>
          </w:rPr>
          <w:delText>、</w:delText>
        </w:r>
      </w:del>
      <w:r>
        <w:rPr>
          <w:rFonts w:hint="eastAsia" w:ascii="宋体" w:hAnsi="宋体" w:eastAsia="宋体" w:cs="宋体"/>
          <w:sz w:val="24"/>
          <w:szCs w:val="24"/>
          <w:rPrChange w:id="47" w:author="hp" w:date="2018-05-31T19:00:10Z">
            <w:rPr>
              <w:rFonts w:hint="eastAsia" w:ascii="仿宋_GB2312" w:eastAsia="仿宋_GB2312"/>
              <w:sz w:val="32"/>
              <w:szCs w:val="32"/>
            </w:rPr>
          </w:rPrChange>
        </w:rPr>
        <w:t>“青年红色筑梦之旅”</w:t>
      </w:r>
      <w:del w:id="48" w:author="hp" w:date="2018-05-30T16:16:00Z">
        <w:r>
          <w:rPr>
            <w:rFonts w:hint="eastAsia" w:ascii="宋体" w:hAnsi="宋体" w:eastAsia="宋体" w:cs="宋体"/>
            <w:sz w:val="24"/>
            <w:szCs w:val="24"/>
            <w:rPrChange w:id="49" w:author="hp" w:date="2018-05-31T19:00:10Z">
              <w:rPr>
                <w:rFonts w:hint="eastAsia" w:ascii="仿宋_GB2312" w:eastAsia="仿宋_GB2312"/>
                <w:sz w:val="32"/>
                <w:szCs w:val="32"/>
              </w:rPr>
            </w:rPrChange>
          </w:rPr>
          <w:delText>、</w:delText>
        </w:r>
      </w:del>
      <w:r>
        <w:rPr>
          <w:rFonts w:hint="eastAsia" w:ascii="宋体" w:hAnsi="宋体" w:eastAsia="宋体" w:cs="宋体"/>
          <w:sz w:val="24"/>
          <w:szCs w:val="24"/>
          <w:rPrChange w:id="50" w:author="hp" w:date="2018-05-31T19:00:10Z">
            <w:rPr>
              <w:rFonts w:hint="eastAsia" w:ascii="仿宋_GB2312" w:eastAsia="仿宋_GB2312"/>
              <w:sz w:val="32"/>
              <w:szCs w:val="32"/>
            </w:rPr>
          </w:rPrChange>
        </w:rPr>
        <w:t>“丝路新世界·青春中国梦”</w:t>
      </w:r>
      <w:del w:id="51" w:author="hp" w:date="2018-05-30T16:16:00Z">
        <w:r>
          <w:rPr>
            <w:rFonts w:hint="eastAsia" w:ascii="宋体" w:hAnsi="宋体" w:eastAsia="宋体" w:cs="宋体"/>
            <w:sz w:val="24"/>
            <w:szCs w:val="24"/>
            <w:rPrChange w:id="52" w:author="hp" w:date="2018-05-31T19:00:10Z">
              <w:rPr>
                <w:rFonts w:hint="eastAsia" w:ascii="仿宋_GB2312" w:eastAsia="仿宋_GB2312"/>
                <w:sz w:val="32"/>
                <w:szCs w:val="32"/>
              </w:rPr>
            </w:rPrChange>
          </w:rPr>
          <w:delText>、</w:delText>
        </w:r>
      </w:del>
      <w:r>
        <w:rPr>
          <w:rFonts w:hint="eastAsia" w:ascii="宋体" w:hAnsi="宋体" w:eastAsia="宋体" w:cs="宋体"/>
          <w:sz w:val="24"/>
          <w:szCs w:val="24"/>
          <w:rPrChange w:id="53" w:author="hp" w:date="2018-05-31T19:00:10Z">
            <w:rPr>
              <w:rFonts w:hint="eastAsia" w:ascii="仿宋_GB2312" w:eastAsia="仿宋_GB2312"/>
              <w:sz w:val="32"/>
              <w:szCs w:val="32"/>
            </w:rPr>
          </w:rPrChange>
        </w:rPr>
        <w:t>“海南全域旅游”</w:t>
      </w:r>
      <w:ins w:id="54" w:author="hp" w:date="2018-05-30T16:16:00Z">
        <w:r>
          <w:rPr>
            <w:rFonts w:hint="eastAsia" w:ascii="宋体" w:hAnsi="宋体" w:eastAsia="宋体" w:cs="宋体"/>
            <w:sz w:val="24"/>
            <w:szCs w:val="24"/>
            <w:rPrChange w:id="55" w:author="hp" w:date="2018-05-31T19:00:10Z">
              <w:rPr>
                <w:rFonts w:hint="eastAsia" w:ascii="仿宋_GB2312" w:eastAsia="仿宋_GB2312"/>
                <w:sz w:val="32"/>
                <w:szCs w:val="32"/>
              </w:rPr>
            </w:rPrChange>
          </w:rPr>
          <w:t>“海南自由贸易</w:t>
        </w:r>
      </w:ins>
      <w:ins w:id="56" w:author="hp" w:date="2018-05-30T16:18:00Z">
        <w:r>
          <w:rPr>
            <w:rFonts w:hint="eastAsia" w:ascii="宋体" w:hAnsi="宋体" w:eastAsia="宋体" w:cs="宋体"/>
            <w:sz w:val="24"/>
            <w:szCs w:val="24"/>
            <w:rPrChange w:id="57" w:author="hp" w:date="2018-05-31T19:00:10Z">
              <w:rPr>
                <w:rFonts w:hint="eastAsia" w:ascii="仿宋_GB2312" w:eastAsia="仿宋_GB2312"/>
                <w:sz w:val="32"/>
                <w:szCs w:val="32"/>
              </w:rPr>
            </w:rPrChange>
          </w:rPr>
          <w:t>试验</w:t>
        </w:r>
      </w:ins>
      <w:ins w:id="58" w:author="hp" w:date="2018-05-30T16:16:00Z">
        <w:r>
          <w:rPr>
            <w:rFonts w:hint="eastAsia" w:ascii="宋体" w:hAnsi="宋体" w:eastAsia="宋体" w:cs="宋体"/>
            <w:sz w:val="24"/>
            <w:szCs w:val="24"/>
            <w:rPrChange w:id="59" w:author="hp" w:date="2018-05-31T19:00:10Z">
              <w:rPr>
                <w:rFonts w:hint="eastAsia" w:ascii="仿宋_GB2312" w:eastAsia="仿宋_GB2312"/>
                <w:sz w:val="32"/>
                <w:szCs w:val="32"/>
              </w:rPr>
            </w:rPrChange>
          </w:rPr>
          <w:t>区（港）</w:t>
        </w:r>
      </w:ins>
      <w:ins w:id="60" w:author="hp" w:date="2018-05-30T16:18:00Z">
        <w:r>
          <w:rPr>
            <w:rFonts w:hint="eastAsia" w:ascii="宋体" w:hAnsi="宋体" w:eastAsia="宋体" w:cs="宋体"/>
            <w:sz w:val="24"/>
            <w:szCs w:val="24"/>
            <w:rPrChange w:id="61" w:author="hp" w:date="2018-05-31T19:00:10Z">
              <w:rPr>
                <w:rFonts w:hint="eastAsia" w:ascii="仿宋_GB2312" w:eastAsia="仿宋_GB2312"/>
                <w:sz w:val="32"/>
                <w:szCs w:val="32"/>
              </w:rPr>
            </w:rPrChange>
          </w:rPr>
          <w:t>建设</w:t>
        </w:r>
      </w:ins>
      <w:ins w:id="62" w:author="hp" w:date="2018-05-30T16:16:00Z">
        <w:r>
          <w:rPr>
            <w:rFonts w:hint="eastAsia" w:ascii="宋体" w:hAnsi="宋体" w:eastAsia="宋体" w:cs="宋体"/>
            <w:sz w:val="24"/>
            <w:szCs w:val="24"/>
            <w:rPrChange w:id="63" w:author="hp" w:date="2018-05-31T19:00:10Z">
              <w:rPr>
                <w:rFonts w:hint="eastAsia" w:ascii="仿宋_GB2312" w:eastAsia="仿宋_GB2312"/>
                <w:sz w:val="32"/>
                <w:szCs w:val="32"/>
              </w:rPr>
            </w:rPrChange>
          </w:rPr>
          <w:t>”</w:t>
        </w:r>
      </w:ins>
      <w:r>
        <w:rPr>
          <w:rFonts w:hint="eastAsia" w:ascii="宋体" w:hAnsi="宋体" w:eastAsia="宋体" w:cs="宋体"/>
          <w:sz w:val="24"/>
          <w:szCs w:val="24"/>
          <w:rPrChange w:id="64" w:author="hp" w:date="2018-05-31T19:00:10Z">
            <w:rPr>
              <w:rFonts w:hint="eastAsia" w:ascii="仿宋_GB2312" w:eastAsia="仿宋_GB2312"/>
              <w:sz w:val="32"/>
              <w:szCs w:val="32"/>
            </w:rPr>
          </w:rPrChange>
        </w:rPr>
        <w:t>等重大专项、重点主题，广泛动员学生开展国情考察、政策宣讲、科技支农、文化宣传、教育帮扶、医疗卫生服务、环保考察等社会实践活动，努力扩大活动覆盖面、提升活动实效性，全面展示青年学生有理想、敢拼搏、肯实干的昂扬风采，用习近平新时代中国特色社会主义思想武装海大青年，坚定青年学生跟党走中国特色社会主义道路、为实现“中国梦”不懈奋斗的理想信念，推动广大青年身体力行以新思想领航新时代。</w:t>
      </w:r>
    </w:p>
    <w:p>
      <w:pPr>
        <w:pStyle w:val="5"/>
        <w:shd w:val="clear" w:color="auto" w:fill="FFFFFF"/>
        <w:spacing w:before="0" w:beforeLines="0" w:beforeAutospacing="0" w:line="360" w:lineRule="auto"/>
        <w:ind w:firstLine="482" w:firstLineChars="200"/>
        <w:rPr>
          <w:rFonts w:hint="eastAsia" w:ascii="宋体" w:hAnsi="宋体" w:eastAsia="宋体" w:cs="宋体"/>
          <w:b/>
          <w:kern w:val="2"/>
          <w:sz w:val="24"/>
          <w:szCs w:val="24"/>
          <w:rPrChange w:id="66" w:author="hp" w:date="2018-05-31T19:00:10Z">
            <w:rPr>
              <w:rFonts w:ascii="仿宋_GB2312" w:eastAsia="仿宋_GB2312" w:hAnsiTheme="minorHAnsi" w:cstheme="minorBidi"/>
              <w:b/>
              <w:kern w:val="2"/>
              <w:sz w:val="32"/>
              <w:szCs w:val="32"/>
            </w:rPr>
          </w:rPrChange>
        </w:rPr>
        <w:pPrChange w:id="65" w:author="hp" w:date="2018-05-31T19:16:40Z">
          <w:pPr>
            <w:pStyle w:val="5"/>
            <w:shd w:val="clear" w:color="auto" w:fill="FFFFFF"/>
            <w:spacing w:line="480" w:lineRule="auto"/>
            <w:ind w:firstLine="643"/>
          </w:pPr>
        </w:pPrChange>
      </w:pPr>
      <w:r>
        <w:rPr>
          <w:rFonts w:hint="eastAsia" w:ascii="宋体" w:hAnsi="宋体" w:eastAsia="宋体" w:cs="宋体"/>
          <w:b/>
          <w:kern w:val="2"/>
          <w:sz w:val="24"/>
          <w:szCs w:val="24"/>
          <w:rPrChange w:id="67" w:author="hp" w:date="2018-05-31T19:00:10Z">
            <w:rPr>
              <w:rFonts w:hint="eastAsia" w:ascii="楷体" w:hAnsi="楷体" w:eastAsia="楷体" w:cs="楷体"/>
              <w:b/>
              <w:kern w:val="2"/>
              <w:sz w:val="32"/>
              <w:szCs w:val="32"/>
            </w:rPr>
          </w:rPrChange>
        </w:rPr>
        <w:t>三、团队类型</w:t>
      </w:r>
    </w:p>
    <w:p>
      <w:pPr>
        <w:pStyle w:val="5"/>
        <w:shd w:val="clear" w:color="auto" w:fill="FFFFFF"/>
        <w:spacing w:before="0" w:beforeLines="0" w:beforeAutospacing="0" w:line="360" w:lineRule="auto"/>
        <w:ind w:firstLine="482" w:firstLineChars="200"/>
        <w:rPr>
          <w:rFonts w:hint="eastAsia" w:ascii="宋体" w:hAnsi="宋体" w:eastAsia="宋体" w:cs="宋体"/>
          <w:kern w:val="2"/>
          <w:sz w:val="24"/>
          <w:szCs w:val="24"/>
          <w:rPrChange w:id="69" w:author="hp" w:date="2018-05-31T19:00:10Z">
            <w:rPr>
              <w:rFonts w:ascii="仿宋_GB2312" w:eastAsia="仿宋_GB2312" w:hAnsiTheme="minorHAnsi" w:cstheme="minorBidi"/>
              <w:kern w:val="2"/>
              <w:sz w:val="32"/>
              <w:szCs w:val="32"/>
            </w:rPr>
          </w:rPrChange>
        </w:rPr>
        <w:pPrChange w:id="68" w:author="hp" w:date="2018-05-31T19:16:43Z">
          <w:pPr>
            <w:pStyle w:val="5"/>
            <w:shd w:val="clear" w:color="auto" w:fill="FFFFFF"/>
            <w:spacing w:line="480" w:lineRule="auto"/>
            <w:ind w:firstLine="640"/>
          </w:pPr>
        </w:pPrChange>
      </w:pPr>
      <w:r>
        <w:rPr>
          <w:rFonts w:hint="eastAsia" w:ascii="宋体" w:hAnsi="宋体" w:eastAsia="宋体" w:cs="宋体"/>
          <w:b/>
          <w:bCs/>
          <w:kern w:val="2"/>
          <w:sz w:val="24"/>
          <w:szCs w:val="24"/>
          <w:rPrChange w:id="70" w:author="hp" w:date="2018-05-31T19:00:10Z">
            <w:rPr>
              <w:rFonts w:hint="eastAsia" w:ascii="仿宋_GB2312" w:eastAsia="仿宋_GB2312" w:hAnsiTheme="minorHAnsi" w:cstheme="minorBidi"/>
              <w:b/>
              <w:bCs/>
              <w:kern w:val="2"/>
              <w:sz w:val="32"/>
              <w:szCs w:val="32"/>
            </w:rPr>
          </w:rPrChange>
        </w:rPr>
        <w:t>（一）重点团队</w:t>
      </w:r>
    </w:p>
    <w:p>
      <w:pPr>
        <w:pStyle w:val="5"/>
        <w:shd w:val="clear" w:color="auto" w:fill="FFFFFF"/>
        <w:spacing w:before="0" w:beforeLines="0" w:beforeAutospacing="0" w:line="360" w:lineRule="auto"/>
        <w:ind w:firstLine="482" w:firstLineChars="200"/>
        <w:rPr>
          <w:rFonts w:hint="eastAsia" w:ascii="宋体" w:hAnsi="宋体" w:eastAsia="宋体" w:cs="宋体"/>
          <w:kern w:val="2"/>
          <w:sz w:val="24"/>
          <w:szCs w:val="24"/>
          <w:rPrChange w:id="72" w:author="hp" w:date="2018-05-31T19:00:10Z">
            <w:rPr>
              <w:rFonts w:ascii="仿宋_GB2312" w:eastAsia="仿宋_GB2312" w:hAnsiTheme="minorHAnsi" w:cstheme="minorBidi"/>
              <w:kern w:val="2"/>
              <w:sz w:val="32"/>
              <w:szCs w:val="32"/>
            </w:rPr>
          </w:rPrChange>
        </w:rPr>
        <w:pPrChange w:id="71" w:author="hp" w:date="2018-05-31T19:16:46Z">
          <w:pPr>
            <w:pStyle w:val="5"/>
            <w:shd w:val="clear" w:color="auto" w:fill="FFFFFF"/>
            <w:spacing w:line="560" w:lineRule="exact"/>
            <w:ind w:firstLine="641"/>
          </w:pPr>
        </w:pPrChange>
      </w:pPr>
      <w:r>
        <w:rPr>
          <w:rFonts w:hint="eastAsia" w:ascii="宋体" w:hAnsi="宋体" w:eastAsia="宋体" w:cs="宋体"/>
          <w:b/>
          <w:bCs/>
          <w:kern w:val="2"/>
          <w:sz w:val="24"/>
          <w:szCs w:val="24"/>
          <w:rPrChange w:id="73" w:author="hp" w:date="2018-05-31T19:00:10Z">
            <w:rPr>
              <w:rFonts w:hint="eastAsia" w:ascii="仿宋_GB2312" w:eastAsia="仿宋_GB2312" w:hAnsiTheme="minorHAnsi" w:cstheme="minorBidi"/>
              <w:b/>
              <w:bCs/>
              <w:kern w:val="2"/>
              <w:sz w:val="32"/>
              <w:szCs w:val="32"/>
            </w:rPr>
          </w:rPrChange>
        </w:rPr>
        <w:t>1．理论普及宣讲团。</w:t>
      </w:r>
      <w:r>
        <w:rPr>
          <w:rFonts w:hint="eastAsia" w:ascii="宋体" w:hAnsi="宋体" w:eastAsia="宋体" w:cs="宋体"/>
          <w:kern w:val="2"/>
          <w:sz w:val="24"/>
          <w:szCs w:val="24"/>
          <w:rPrChange w:id="74" w:author="hp" w:date="2018-05-31T19:00:10Z">
            <w:rPr>
              <w:rFonts w:hint="eastAsia" w:ascii="仿宋_GB2312" w:eastAsia="仿宋_GB2312" w:hAnsiTheme="minorHAnsi" w:cstheme="minorBidi"/>
              <w:kern w:val="2"/>
              <w:sz w:val="32"/>
              <w:szCs w:val="32"/>
            </w:rPr>
          </w:rPrChange>
        </w:rPr>
        <w:t>重点在全校大学生骨干培训班和学生理论学习社团中招募组建实践团队，结合我校共青团学习宣传贯彻</w:t>
      </w:r>
      <w:del w:id="75" w:author="hp" w:date="2018-05-30T16:19:00Z">
        <w:r>
          <w:rPr>
            <w:rFonts w:hint="eastAsia" w:ascii="宋体" w:hAnsi="宋体" w:eastAsia="宋体" w:cs="宋体"/>
            <w:kern w:val="2"/>
            <w:sz w:val="24"/>
            <w:szCs w:val="24"/>
            <w:rPrChange w:id="76" w:author="hp" w:date="2018-05-31T19:00:10Z">
              <w:rPr>
                <w:rFonts w:hint="eastAsia" w:ascii="仿宋_GB2312" w:eastAsia="仿宋_GB2312" w:hAnsiTheme="minorHAnsi" w:cstheme="minorBidi"/>
                <w:kern w:val="2"/>
                <w:sz w:val="32"/>
                <w:szCs w:val="32"/>
              </w:rPr>
            </w:rPrChange>
          </w:rPr>
          <w:delText>学习</w:delText>
        </w:r>
      </w:del>
      <w:r>
        <w:rPr>
          <w:rFonts w:hint="eastAsia" w:ascii="宋体" w:hAnsi="宋体" w:eastAsia="宋体" w:cs="宋体"/>
          <w:kern w:val="2"/>
          <w:sz w:val="24"/>
          <w:szCs w:val="24"/>
          <w:rPrChange w:id="77" w:author="hp" w:date="2018-05-31T19:00:10Z">
            <w:rPr>
              <w:rFonts w:hint="eastAsia" w:ascii="仿宋_GB2312" w:eastAsia="仿宋_GB2312" w:hAnsiTheme="minorHAnsi" w:cstheme="minorBidi"/>
              <w:kern w:val="2"/>
              <w:sz w:val="32"/>
              <w:szCs w:val="32"/>
            </w:rPr>
          </w:rPrChange>
        </w:rPr>
        <w:t>习近平总书记</w:t>
      </w:r>
      <w:r>
        <w:rPr>
          <w:rFonts w:hint="eastAsia" w:ascii="宋体" w:hAnsi="宋体" w:eastAsia="宋体" w:cs="宋体"/>
          <w:kern w:val="2"/>
          <w:sz w:val="24"/>
          <w:szCs w:val="24"/>
          <w:rPrChange w:id="78" w:author="hp" w:date="2018-05-31T19:00:10Z">
            <w:rPr>
              <w:rFonts w:ascii="仿宋_GB2312" w:eastAsia="仿宋_GB2312" w:hAnsiTheme="minorHAnsi" w:cstheme="minorBidi"/>
              <w:kern w:val="2"/>
              <w:sz w:val="32"/>
              <w:szCs w:val="32"/>
            </w:rPr>
          </w:rPrChange>
        </w:rPr>
        <w:t>在庆祝海南建省办经济特区30周年大会上</w:t>
      </w:r>
      <w:r>
        <w:rPr>
          <w:rFonts w:hint="eastAsia" w:ascii="宋体" w:hAnsi="宋体" w:eastAsia="宋体" w:cs="宋体"/>
          <w:kern w:val="2"/>
          <w:sz w:val="24"/>
          <w:szCs w:val="24"/>
          <w:rPrChange w:id="79" w:author="hp" w:date="2018-05-31T19:00:10Z">
            <w:rPr>
              <w:rFonts w:hint="eastAsia" w:ascii="仿宋_GB2312" w:eastAsia="仿宋_GB2312" w:hAnsiTheme="minorHAnsi" w:cstheme="minorBidi"/>
              <w:kern w:val="2"/>
              <w:sz w:val="32"/>
              <w:szCs w:val="32"/>
            </w:rPr>
          </w:rPrChange>
        </w:rPr>
        <w:t>的</w:t>
      </w:r>
      <w:r>
        <w:rPr>
          <w:rFonts w:hint="eastAsia" w:ascii="宋体" w:hAnsi="宋体" w:eastAsia="宋体" w:cs="宋体"/>
          <w:kern w:val="2"/>
          <w:sz w:val="24"/>
          <w:szCs w:val="24"/>
          <w:rPrChange w:id="80" w:author="hp" w:date="2018-05-31T19:00:10Z">
            <w:rPr>
              <w:rFonts w:ascii="仿宋_GB2312" w:eastAsia="仿宋_GB2312" w:hAnsiTheme="minorHAnsi" w:cstheme="minorBidi"/>
              <w:kern w:val="2"/>
              <w:sz w:val="32"/>
              <w:szCs w:val="32"/>
            </w:rPr>
          </w:rPrChange>
        </w:rPr>
        <w:t>重要讲话精神</w:t>
      </w:r>
      <w:r>
        <w:rPr>
          <w:rFonts w:hint="eastAsia" w:ascii="宋体" w:hAnsi="宋体" w:eastAsia="宋体" w:cs="宋体"/>
          <w:kern w:val="2"/>
          <w:sz w:val="24"/>
          <w:szCs w:val="24"/>
          <w:rPrChange w:id="81" w:author="hp" w:date="2018-05-31T19:00:10Z">
            <w:rPr>
              <w:rFonts w:hint="eastAsia" w:ascii="仿宋_GB2312" w:eastAsia="仿宋_GB2312" w:hAnsiTheme="minorHAnsi" w:cstheme="minorBidi"/>
              <w:kern w:val="2"/>
              <w:sz w:val="32"/>
              <w:szCs w:val="32"/>
            </w:rPr>
          </w:rPrChange>
        </w:rPr>
        <w:t>，继续深化“四进四信”活动开展，深入农村乡镇、城市社区、厂矿企业等，重点围绕学习贯彻习近平总书记系列重要讲话精神，培育和践行社会主义核心价值观，开展形式多样的普及宣讲活动。</w:t>
      </w:r>
    </w:p>
    <w:p>
      <w:pPr>
        <w:pStyle w:val="5"/>
        <w:shd w:val="clear" w:color="auto" w:fill="FFFFFF"/>
        <w:spacing w:before="0" w:beforeLines="0" w:beforeAutospacing="0" w:line="360" w:lineRule="auto"/>
        <w:ind w:firstLine="482" w:firstLineChars="200"/>
        <w:rPr>
          <w:rFonts w:hint="eastAsia" w:ascii="宋体" w:hAnsi="宋体" w:eastAsia="宋体" w:cs="宋体"/>
          <w:kern w:val="2"/>
          <w:sz w:val="24"/>
          <w:szCs w:val="24"/>
          <w:rPrChange w:id="83" w:author="hp" w:date="2018-05-31T19:00:10Z">
            <w:rPr>
              <w:rFonts w:ascii="仿宋_GB2312" w:eastAsia="仿宋_GB2312" w:hAnsiTheme="minorHAnsi" w:cstheme="minorBidi"/>
              <w:kern w:val="2"/>
              <w:sz w:val="32"/>
              <w:szCs w:val="32"/>
            </w:rPr>
          </w:rPrChange>
        </w:rPr>
        <w:pPrChange w:id="82" w:author="hp" w:date="2018-05-31T19:16:48Z">
          <w:pPr>
            <w:pStyle w:val="5"/>
            <w:shd w:val="clear" w:color="auto" w:fill="FFFFFF"/>
            <w:spacing w:line="560" w:lineRule="exact"/>
            <w:ind w:firstLine="641"/>
          </w:pPr>
        </w:pPrChange>
      </w:pPr>
      <w:r>
        <w:rPr>
          <w:rFonts w:hint="eastAsia" w:ascii="宋体" w:hAnsi="宋体" w:eastAsia="宋体" w:cs="宋体"/>
          <w:b/>
          <w:bCs/>
          <w:kern w:val="2"/>
          <w:sz w:val="24"/>
          <w:szCs w:val="24"/>
          <w:rPrChange w:id="84" w:author="hp" w:date="2018-05-31T19:00:10Z">
            <w:rPr>
              <w:rFonts w:hint="eastAsia" w:ascii="仿宋_GB2312" w:eastAsia="仿宋_GB2312" w:hAnsiTheme="minorHAnsi" w:cstheme="minorBidi"/>
              <w:b/>
              <w:bCs/>
              <w:kern w:val="2"/>
              <w:sz w:val="32"/>
              <w:szCs w:val="32"/>
            </w:rPr>
          </w:rPrChange>
        </w:rPr>
        <w:t>2．国情社情观察团。</w:t>
      </w:r>
      <w:r>
        <w:rPr>
          <w:rFonts w:hint="eastAsia" w:ascii="宋体" w:hAnsi="宋体" w:eastAsia="宋体" w:cs="宋体"/>
          <w:kern w:val="2"/>
          <w:sz w:val="24"/>
          <w:szCs w:val="24"/>
          <w:rPrChange w:id="85" w:author="hp" w:date="2018-05-31T19:00:10Z">
            <w:rPr>
              <w:rFonts w:hint="eastAsia" w:ascii="仿宋_GB2312" w:eastAsia="仿宋_GB2312" w:hAnsiTheme="minorHAnsi" w:cstheme="minorBidi"/>
              <w:kern w:val="2"/>
              <w:sz w:val="32"/>
              <w:szCs w:val="32"/>
            </w:rPr>
          </w:rPrChange>
        </w:rPr>
        <w:t>重点在全校招募组建实践团队，成员包括不同专业背景的大学生、校园媒体记者等，深入城镇、乡村及各类企业事业单位等，切身感受党的十九大以来我国经济社会发展的新面貌新成就，深刻理解以习近平同志为核心的党中央治国理政新理念新思想新战略。</w:t>
      </w:r>
    </w:p>
    <w:p>
      <w:pPr>
        <w:pStyle w:val="5"/>
        <w:shd w:val="clear" w:color="auto" w:fill="FFFFFF"/>
        <w:spacing w:before="0" w:beforeLines="0" w:beforeAutospacing="0" w:line="360" w:lineRule="auto"/>
        <w:ind w:firstLine="482" w:firstLineChars="200"/>
        <w:rPr>
          <w:rFonts w:hint="eastAsia" w:ascii="宋体" w:hAnsi="宋体" w:eastAsia="宋体" w:cs="宋体"/>
          <w:kern w:val="2"/>
          <w:sz w:val="24"/>
          <w:szCs w:val="24"/>
          <w:rPrChange w:id="87" w:author="hp" w:date="2018-05-31T19:00:10Z">
            <w:rPr>
              <w:rFonts w:ascii="仿宋_GB2312" w:eastAsia="仿宋_GB2312" w:hAnsiTheme="minorHAnsi" w:cstheme="minorBidi"/>
              <w:kern w:val="2"/>
              <w:sz w:val="32"/>
              <w:szCs w:val="32"/>
            </w:rPr>
          </w:rPrChange>
        </w:rPr>
        <w:pPrChange w:id="86" w:author="hp" w:date="2018-05-31T19:16:51Z">
          <w:pPr>
            <w:pStyle w:val="5"/>
            <w:shd w:val="clear" w:color="auto" w:fill="FFFFFF"/>
            <w:spacing w:line="560" w:lineRule="exact"/>
            <w:ind w:firstLine="641"/>
          </w:pPr>
        </w:pPrChange>
      </w:pPr>
      <w:r>
        <w:rPr>
          <w:rFonts w:hint="eastAsia" w:ascii="宋体" w:hAnsi="宋体" w:eastAsia="宋体" w:cs="宋体"/>
          <w:b/>
          <w:bCs/>
          <w:kern w:val="2"/>
          <w:sz w:val="24"/>
          <w:szCs w:val="24"/>
          <w:rPrChange w:id="88" w:author="hp" w:date="2018-05-31T19:00:10Z">
            <w:rPr>
              <w:rFonts w:hint="eastAsia" w:ascii="仿宋_GB2312" w:eastAsia="仿宋_GB2312" w:hAnsiTheme="minorHAnsi" w:cstheme="minorBidi"/>
              <w:b/>
              <w:bCs/>
              <w:kern w:val="2"/>
              <w:sz w:val="32"/>
              <w:szCs w:val="32"/>
            </w:rPr>
          </w:rPrChange>
        </w:rPr>
        <w:t>3．科技支农帮扶团。</w:t>
      </w:r>
      <w:r>
        <w:rPr>
          <w:rFonts w:hint="eastAsia" w:ascii="宋体" w:hAnsi="宋体" w:eastAsia="宋体" w:cs="宋体"/>
          <w:kern w:val="2"/>
          <w:sz w:val="24"/>
          <w:szCs w:val="24"/>
          <w:rPrChange w:id="89" w:author="hp" w:date="2018-05-31T19:00:10Z">
            <w:rPr>
              <w:rFonts w:hint="eastAsia" w:ascii="仿宋_GB2312" w:eastAsia="仿宋_GB2312" w:hAnsiTheme="minorHAnsi" w:cstheme="minorBidi"/>
              <w:kern w:val="2"/>
              <w:sz w:val="32"/>
              <w:szCs w:val="32"/>
            </w:rPr>
          </w:rPrChange>
        </w:rPr>
        <w:t>重点在全校的涉农院系中招募组建由专业教师和学生组成的实践团队，到相关县域与当地农业部门或农广校合作，开展农技人员培训、农业科普讲座、先进农技推广、为农民提供“田间地头”的生产实践指导等服务活动。</w:t>
      </w:r>
    </w:p>
    <w:p>
      <w:pPr>
        <w:pStyle w:val="5"/>
        <w:shd w:val="clear" w:color="auto" w:fill="FFFFFF"/>
        <w:spacing w:before="0" w:beforeLines="0" w:beforeAutospacing="0" w:line="360" w:lineRule="auto"/>
        <w:ind w:firstLine="482" w:firstLineChars="200"/>
        <w:rPr>
          <w:rFonts w:hint="eastAsia" w:ascii="宋体" w:hAnsi="宋体" w:eastAsia="宋体" w:cs="宋体"/>
          <w:kern w:val="2"/>
          <w:sz w:val="24"/>
          <w:szCs w:val="24"/>
          <w:rPrChange w:id="91" w:author="hp" w:date="2018-05-31T19:00:10Z">
            <w:rPr>
              <w:rFonts w:ascii="仿宋_GB2312" w:eastAsia="仿宋_GB2312" w:hAnsiTheme="minorHAnsi" w:cstheme="minorBidi"/>
              <w:kern w:val="2"/>
              <w:sz w:val="32"/>
              <w:szCs w:val="32"/>
            </w:rPr>
          </w:rPrChange>
        </w:rPr>
        <w:pPrChange w:id="90" w:author="hp" w:date="2018-05-31T19:16:54Z">
          <w:pPr>
            <w:pStyle w:val="5"/>
            <w:shd w:val="clear" w:color="auto" w:fill="FFFFFF"/>
            <w:spacing w:line="560" w:lineRule="exact"/>
            <w:ind w:firstLine="641"/>
          </w:pPr>
        </w:pPrChange>
      </w:pPr>
      <w:r>
        <w:rPr>
          <w:rFonts w:hint="eastAsia" w:ascii="宋体" w:hAnsi="宋体" w:eastAsia="宋体" w:cs="宋体"/>
          <w:b/>
          <w:bCs/>
          <w:kern w:val="2"/>
          <w:sz w:val="24"/>
          <w:szCs w:val="24"/>
          <w:rPrChange w:id="92" w:author="hp" w:date="2018-05-31T19:00:10Z">
            <w:rPr>
              <w:rFonts w:hint="eastAsia" w:ascii="仿宋_GB2312" w:eastAsia="仿宋_GB2312" w:hAnsiTheme="minorHAnsi" w:cstheme="minorBidi"/>
              <w:b/>
              <w:bCs/>
              <w:kern w:val="2"/>
              <w:sz w:val="32"/>
              <w:szCs w:val="32"/>
            </w:rPr>
          </w:rPrChange>
        </w:rPr>
        <w:t>4．教育关爱服务团。</w:t>
      </w:r>
      <w:r>
        <w:rPr>
          <w:rFonts w:hint="eastAsia" w:ascii="宋体" w:hAnsi="宋体" w:eastAsia="宋体" w:cs="宋体"/>
          <w:kern w:val="2"/>
          <w:sz w:val="24"/>
          <w:szCs w:val="24"/>
          <w:rPrChange w:id="93" w:author="hp" w:date="2018-05-31T19:00:10Z">
            <w:rPr>
              <w:rFonts w:hint="eastAsia" w:ascii="仿宋_GB2312" w:eastAsia="仿宋_GB2312" w:hAnsiTheme="minorHAnsi" w:cstheme="minorBidi"/>
              <w:kern w:val="2"/>
              <w:sz w:val="32"/>
              <w:szCs w:val="32"/>
            </w:rPr>
          </w:rPrChange>
        </w:rPr>
        <w:t>重点在全校相关专业中招募组建实践团队，到基础教育薄弱、教育资源匮乏的贫困县（乡），协助当地教育部门开展教师培训，帮助当地优化教育资源、提升教学质量。同时，以关爱留守儿童为重点，组织大学生团队开展课业辅导、素质拓展、亲情陪伴等活动。</w:t>
      </w:r>
    </w:p>
    <w:p>
      <w:pPr>
        <w:pStyle w:val="5"/>
        <w:shd w:val="clear" w:color="auto" w:fill="FFFFFF"/>
        <w:spacing w:before="0" w:beforeLines="0" w:beforeAutospacing="0" w:line="360" w:lineRule="auto"/>
        <w:ind w:firstLine="482" w:firstLineChars="200"/>
        <w:rPr>
          <w:rFonts w:hint="eastAsia" w:ascii="宋体" w:hAnsi="宋体" w:eastAsia="宋体" w:cs="宋体"/>
          <w:kern w:val="2"/>
          <w:sz w:val="24"/>
          <w:szCs w:val="24"/>
          <w:rPrChange w:id="95" w:author="hp" w:date="2018-05-31T19:00:10Z">
            <w:rPr>
              <w:rFonts w:ascii="仿宋_GB2312" w:eastAsia="仿宋_GB2312" w:hAnsiTheme="minorHAnsi" w:cstheme="minorBidi"/>
              <w:kern w:val="2"/>
              <w:sz w:val="32"/>
              <w:szCs w:val="32"/>
            </w:rPr>
          </w:rPrChange>
        </w:rPr>
        <w:pPrChange w:id="94" w:author="hp" w:date="2018-05-31T19:16:57Z">
          <w:pPr>
            <w:pStyle w:val="5"/>
            <w:shd w:val="clear" w:color="auto" w:fill="FFFFFF"/>
            <w:spacing w:line="560" w:lineRule="exact"/>
            <w:ind w:firstLine="641"/>
          </w:pPr>
        </w:pPrChange>
      </w:pPr>
      <w:r>
        <w:rPr>
          <w:rFonts w:hint="eastAsia" w:ascii="宋体" w:hAnsi="宋体" w:eastAsia="宋体" w:cs="宋体"/>
          <w:b/>
          <w:bCs/>
          <w:kern w:val="2"/>
          <w:sz w:val="24"/>
          <w:szCs w:val="24"/>
          <w:rPrChange w:id="96" w:author="hp" w:date="2018-05-31T19:00:10Z">
            <w:rPr>
              <w:rFonts w:hint="eastAsia" w:ascii="仿宋_GB2312" w:eastAsia="仿宋_GB2312" w:hAnsiTheme="minorHAnsi" w:cstheme="minorBidi"/>
              <w:b/>
              <w:bCs/>
              <w:kern w:val="2"/>
              <w:sz w:val="32"/>
              <w:szCs w:val="32"/>
            </w:rPr>
          </w:rPrChange>
        </w:rPr>
        <w:t>5．文化艺术服务团。</w:t>
      </w:r>
      <w:r>
        <w:rPr>
          <w:rFonts w:hint="eastAsia" w:ascii="宋体" w:hAnsi="宋体" w:eastAsia="宋体" w:cs="宋体"/>
          <w:kern w:val="2"/>
          <w:sz w:val="24"/>
          <w:szCs w:val="24"/>
          <w:rPrChange w:id="97" w:author="hp" w:date="2018-05-31T19:00:10Z">
            <w:rPr>
              <w:rFonts w:hint="eastAsia" w:ascii="仿宋_GB2312" w:eastAsia="仿宋_GB2312" w:hAnsiTheme="minorHAnsi" w:cstheme="minorBidi"/>
              <w:kern w:val="2"/>
              <w:sz w:val="32"/>
              <w:szCs w:val="32"/>
            </w:rPr>
          </w:rPrChange>
        </w:rPr>
        <w:t>重点依托全校各类学生艺术团队和文艺类学生社团招募组建实践团队，以弘扬时代精神、倡导文明新风为目标，以培育和践行社会主义核心价值观为主要内容，精心编排基层人民群众喜闻乐见、贴近基层生活实际的文艺节目，到乡镇农村开展巡回演出。</w:t>
      </w:r>
    </w:p>
    <w:p>
      <w:pPr>
        <w:pStyle w:val="5"/>
        <w:shd w:val="clear" w:color="auto" w:fill="FFFFFF"/>
        <w:spacing w:before="0" w:beforeLines="0" w:beforeAutospacing="0" w:line="360" w:lineRule="auto"/>
        <w:ind w:firstLine="482" w:firstLineChars="200"/>
        <w:rPr>
          <w:rFonts w:hint="eastAsia" w:ascii="宋体" w:hAnsi="宋体" w:eastAsia="宋体" w:cs="宋体"/>
          <w:kern w:val="2"/>
          <w:sz w:val="24"/>
          <w:szCs w:val="24"/>
          <w:rPrChange w:id="99" w:author="hp" w:date="2018-05-31T19:00:10Z">
            <w:rPr>
              <w:rFonts w:ascii="仿宋_GB2312" w:eastAsia="仿宋_GB2312" w:hAnsiTheme="minorHAnsi" w:cstheme="minorBidi"/>
              <w:kern w:val="2"/>
              <w:sz w:val="32"/>
              <w:szCs w:val="32"/>
            </w:rPr>
          </w:rPrChange>
        </w:rPr>
        <w:pPrChange w:id="98" w:author="hp" w:date="2018-05-31T19:17:00Z">
          <w:pPr>
            <w:pStyle w:val="5"/>
            <w:shd w:val="clear" w:color="auto" w:fill="FFFFFF"/>
            <w:spacing w:line="560" w:lineRule="exact"/>
            <w:ind w:firstLine="641"/>
          </w:pPr>
        </w:pPrChange>
      </w:pPr>
      <w:r>
        <w:rPr>
          <w:rFonts w:hint="eastAsia" w:ascii="宋体" w:hAnsi="宋体" w:eastAsia="宋体" w:cs="宋体"/>
          <w:b/>
          <w:bCs/>
          <w:kern w:val="2"/>
          <w:sz w:val="24"/>
          <w:szCs w:val="24"/>
          <w:rPrChange w:id="100" w:author="hp" w:date="2018-05-31T19:00:10Z">
            <w:rPr>
              <w:rFonts w:hint="eastAsia" w:ascii="仿宋_GB2312" w:eastAsia="仿宋_GB2312" w:hAnsiTheme="minorHAnsi" w:cstheme="minorBidi"/>
              <w:b/>
              <w:bCs/>
              <w:kern w:val="2"/>
              <w:sz w:val="32"/>
              <w:szCs w:val="32"/>
            </w:rPr>
          </w:rPrChange>
        </w:rPr>
        <w:t>6．美丽中国实践团。</w:t>
      </w:r>
      <w:r>
        <w:rPr>
          <w:rFonts w:hint="eastAsia" w:ascii="宋体" w:hAnsi="宋体" w:eastAsia="宋体" w:cs="宋体"/>
          <w:kern w:val="2"/>
          <w:sz w:val="24"/>
          <w:szCs w:val="24"/>
          <w:rPrChange w:id="101" w:author="hp" w:date="2018-05-31T19:00:10Z">
            <w:rPr>
              <w:rFonts w:hint="eastAsia" w:ascii="仿宋_GB2312" w:eastAsia="仿宋_GB2312" w:hAnsiTheme="minorHAnsi" w:cstheme="minorBidi"/>
              <w:kern w:val="2"/>
              <w:sz w:val="32"/>
              <w:szCs w:val="32"/>
            </w:rPr>
          </w:rPrChange>
        </w:rPr>
        <w:t>重点依托设有相关学科专业的学院及学生环保类社团，招募组建重点团队，到农村基层、县域城镇和城市社区，围绕环境污染、水资源保护、垃圾处理、气候异常、资源开发、自然灾害预防等，开展科普知识宣讲、社会调查研究、发展建言献策等活动。</w:t>
      </w:r>
    </w:p>
    <w:p>
      <w:pPr>
        <w:pStyle w:val="5"/>
        <w:shd w:val="clear" w:color="auto" w:fill="FFFFFF"/>
        <w:spacing w:before="0" w:beforeLines="0" w:beforeAutospacing="0" w:line="360" w:lineRule="auto"/>
        <w:ind w:firstLine="482" w:firstLineChars="200"/>
        <w:rPr>
          <w:rFonts w:hint="eastAsia" w:ascii="宋体" w:hAnsi="宋体" w:eastAsia="宋体" w:cs="宋体"/>
          <w:kern w:val="2"/>
          <w:sz w:val="24"/>
          <w:szCs w:val="24"/>
          <w:rPrChange w:id="103" w:author="hp" w:date="2018-05-31T19:00:10Z">
            <w:rPr>
              <w:rFonts w:ascii="仿宋_GB2312" w:eastAsia="仿宋_GB2312" w:hAnsiTheme="minorHAnsi" w:cstheme="minorBidi"/>
              <w:kern w:val="2"/>
              <w:sz w:val="32"/>
              <w:szCs w:val="32"/>
            </w:rPr>
          </w:rPrChange>
        </w:rPr>
        <w:pPrChange w:id="102" w:author="hp" w:date="2018-05-31T19:17:03Z">
          <w:pPr>
            <w:pStyle w:val="5"/>
            <w:shd w:val="clear" w:color="auto" w:fill="FFFFFF"/>
            <w:spacing w:line="560" w:lineRule="exact"/>
            <w:ind w:firstLine="641"/>
          </w:pPr>
        </w:pPrChange>
      </w:pPr>
      <w:r>
        <w:rPr>
          <w:rFonts w:hint="eastAsia" w:ascii="宋体" w:hAnsi="宋体" w:eastAsia="宋体" w:cs="宋体"/>
          <w:b/>
          <w:bCs/>
          <w:kern w:val="2"/>
          <w:sz w:val="24"/>
          <w:szCs w:val="24"/>
          <w:rPrChange w:id="104" w:author="hp" w:date="2018-05-31T19:00:10Z">
            <w:rPr>
              <w:rFonts w:hint="eastAsia" w:ascii="仿宋_GB2312" w:eastAsia="仿宋_GB2312" w:hAnsiTheme="minorHAnsi" w:cstheme="minorBidi"/>
              <w:b/>
              <w:bCs/>
              <w:kern w:val="2"/>
              <w:sz w:val="32"/>
              <w:szCs w:val="32"/>
            </w:rPr>
          </w:rPrChange>
        </w:rPr>
        <w:t>7.鹦哥岭自然保护区实践团。</w:t>
      </w:r>
      <w:r>
        <w:rPr>
          <w:rFonts w:hint="eastAsia" w:ascii="宋体" w:hAnsi="宋体" w:eastAsia="宋体" w:cs="宋体"/>
          <w:kern w:val="2"/>
          <w:sz w:val="24"/>
          <w:szCs w:val="24"/>
          <w:rPrChange w:id="105" w:author="hp" w:date="2018-05-31T19:00:10Z">
            <w:rPr>
              <w:rFonts w:hint="eastAsia" w:ascii="仿宋_GB2312" w:eastAsia="仿宋_GB2312" w:hAnsiTheme="minorHAnsi" w:cstheme="minorBidi"/>
              <w:kern w:val="2"/>
              <w:sz w:val="32"/>
              <w:szCs w:val="32"/>
            </w:rPr>
          </w:rPrChange>
        </w:rPr>
        <w:t xml:space="preserve">重点面向全国涉林高校和综合院校涉林专业，招募组建由专业教师和学生组成的实践团队，到鹦哥岭全国大学生社会实践活动教育基地，开展林业科考、青春守护体验、社会课题调研、社区服务、青年志愿者论坛等活动。 </w:t>
      </w:r>
    </w:p>
    <w:p>
      <w:pPr>
        <w:pStyle w:val="5"/>
        <w:shd w:val="clear" w:color="auto" w:fill="FFFFFF"/>
        <w:spacing w:before="0" w:beforeLines="0" w:beforeAutospacing="0" w:line="360" w:lineRule="auto"/>
        <w:ind w:firstLine="482" w:firstLineChars="200"/>
        <w:rPr>
          <w:rFonts w:hint="eastAsia" w:ascii="宋体" w:hAnsi="宋体" w:eastAsia="宋体" w:cs="宋体"/>
          <w:kern w:val="2"/>
          <w:sz w:val="24"/>
          <w:szCs w:val="24"/>
          <w:rPrChange w:id="107" w:author="hp" w:date="2018-05-31T19:00:10Z">
            <w:rPr>
              <w:rFonts w:ascii="仿宋_GB2312" w:eastAsia="仿宋_GB2312" w:hAnsiTheme="minorHAnsi" w:cstheme="minorBidi"/>
              <w:kern w:val="2"/>
              <w:sz w:val="32"/>
              <w:szCs w:val="32"/>
            </w:rPr>
          </w:rPrChange>
        </w:rPr>
        <w:pPrChange w:id="106" w:author="hp" w:date="2018-05-31T19:17:06Z">
          <w:pPr>
            <w:pStyle w:val="5"/>
            <w:shd w:val="clear" w:color="auto" w:fill="FFFFFF"/>
            <w:spacing w:line="560" w:lineRule="exact"/>
            <w:ind w:firstLine="641"/>
          </w:pPr>
        </w:pPrChange>
      </w:pPr>
      <w:r>
        <w:rPr>
          <w:rFonts w:hint="eastAsia" w:ascii="宋体" w:hAnsi="宋体" w:eastAsia="宋体" w:cs="宋体"/>
          <w:b/>
          <w:bCs/>
          <w:kern w:val="2"/>
          <w:sz w:val="24"/>
          <w:szCs w:val="24"/>
          <w:rPrChange w:id="108" w:author="hp" w:date="2018-05-31T19:00:10Z">
            <w:rPr>
              <w:rFonts w:hint="eastAsia" w:ascii="仿宋_GB2312" w:eastAsia="仿宋_GB2312" w:hAnsiTheme="minorHAnsi" w:cstheme="minorBidi"/>
              <w:b/>
              <w:bCs/>
              <w:kern w:val="2"/>
              <w:sz w:val="32"/>
              <w:szCs w:val="32"/>
            </w:rPr>
          </w:rPrChange>
        </w:rPr>
        <w:t>8.“互联网+”三农服务实践团。</w:t>
      </w:r>
      <w:r>
        <w:rPr>
          <w:rFonts w:hint="eastAsia" w:ascii="宋体" w:hAnsi="宋体" w:eastAsia="宋体" w:cs="宋体"/>
          <w:kern w:val="2"/>
          <w:sz w:val="24"/>
          <w:szCs w:val="24"/>
          <w:rPrChange w:id="109" w:author="hp" w:date="2018-05-31T19:00:10Z">
            <w:rPr>
              <w:rFonts w:hint="eastAsia" w:ascii="仿宋_GB2312" w:eastAsia="仿宋_GB2312" w:hAnsiTheme="minorHAnsi" w:cstheme="minorBidi"/>
              <w:kern w:val="2"/>
              <w:sz w:val="32"/>
              <w:szCs w:val="32"/>
            </w:rPr>
          </w:rPrChange>
        </w:rPr>
        <w:t>重点面向全校互联网、电子商务、农业相关专业大学生招募组建实践团队，深入全省三农资源比较丰富、“互联网+”配套设施比较完善的乡镇，宣传贯彻“互联网+”工作，开展专项调研，提供互联网、电子商务相关知识普及，网店建设及运营等方面培训和实践支持。学校将选拔其中的优秀团队报送团省委参与重点团队的评选。</w:t>
      </w:r>
    </w:p>
    <w:p>
      <w:pPr>
        <w:pStyle w:val="5"/>
        <w:shd w:val="clear" w:color="auto" w:fill="FFFFFF"/>
        <w:spacing w:before="0" w:beforeLines="0" w:beforeAutospacing="0" w:line="360" w:lineRule="auto"/>
        <w:ind w:firstLine="482" w:firstLineChars="200"/>
        <w:rPr>
          <w:rFonts w:hint="eastAsia" w:ascii="宋体" w:hAnsi="宋体" w:eastAsia="宋体" w:cs="宋体"/>
          <w:kern w:val="2"/>
          <w:sz w:val="24"/>
          <w:szCs w:val="24"/>
          <w:rPrChange w:id="111" w:author="hp" w:date="2018-05-31T19:00:10Z">
            <w:rPr>
              <w:rFonts w:ascii="仿宋_GB2312" w:eastAsia="仿宋_GB2312" w:hAnsiTheme="minorHAnsi" w:cstheme="minorBidi"/>
              <w:kern w:val="2"/>
              <w:sz w:val="32"/>
              <w:szCs w:val="32"/>
            </w:rPr>
          </w:rPrChange>
        </w:rPr>
        <w:pPrChange w:id="110" w:author="hp" w:date="2018-05-31T19:17:09Z">
          <w:pPr>
            <w:pStyle w:val="5"/>
            <w:shd w:val="clear" w:color="auto" w:fill="FFFFFF"/>
            <w:spacing w:line="560" w:lineRule="exact"/>
            <w:ind w:firstLine="641"/>
          </w:pPr>
        </w:pPrChange>
      </w:pPr>
      <w:r>
        <w:rPr>
          <w:rFonts w:hint="eastAsia" w:ascii="宋体" w:hAnsi="宋体" w:eastAsia="宋体" w:cs="宋体"/>
          <w:b/>
          <w:bCs/>
          <w:kern w:val="2"/>
          <w:sz w:val="24"/>
          <w:szCs w:val="24"/>
          <w:rPrChange w:id="112" w:author="hp" w:date="2018-05-31T19:00:10Z">
            <w:rPr>
              <w:rFonts w:hint="eastAsia" w:ascii="仿宋_GB2312" w:eastAsia="仿宋_GB2312" w:hAnsiTheme="minorHAnsi" w:cstheme="minorBidi"/>
              <w:b/>
              <w:bCs/>
              <w:kern w:val="2"/>
              <w:sz w:val="32"/>
              <w:szCs w:val="32"/>
            </w:rPr>
          </w:rPrChange>
        </w:rPr>
        <w:t>9.创新创业实践团。</w:t>
      </w:r>
      <w:r>
        <w:rPr>
          <w:rFonts w:hint="eastAsia" w:ascii="宋体" w:hAnsi="宋体" w:eastAsia="宋体" w:cs="宋体"/>
          <w:kern w:val="2"/>
          <w:sz w:val="24"/>
          <w:szCs w:val="24"/>
          <w:rPrChange w:id="113" w:author="hp" w:date="2018-05-31T19:00:10Z">
            <w:rPr>
              <w:rFonts w:hint="eastAsia" w:ascii="仿宋_GB2312" w:eastAsia="仿宋_GB2312" w:hAnsiTheme="minorHAnsi" w:cstheme="minorBidi"/>
              <w:kern w:val="2"/>
              <w:sz w:val="32"/>
              <w:szCs w:val="32"/>
            </w:rPr>
          </w:rPrChange>
        </w:rPr>
        <w:t>重点在全校招募组建实践团队，积极响应“大众创业、万众创新”的口号，以集中和就近就便等形式开展创新创业实践调研活动，通过实地走访、现场考察、问卷调查等深入省内外高校、地方和企业对国家政策、创新创业教育、企业创新、大学生创业等问题进行广泛深入调研。</w:t>
      </w:r>
    </w:p>
    <w:p>
      <w:pPr>
        <w:pStyle w:val="5"/>
        <w:shd w:val="clear" w:color="auto" w:fill="FFFFFF"/>
        <w:spacing w:before="0" w:beforeLines="0" w:beforeAutospacing="0" w:line="360" w:lineRule="auto"/>
        <w:ind w:firstLine="482" w:firstLineChars="200"/>
        <w:rPr>
          <w:rFonts w:hint="eastAsia" w:ascii="宋体" w:hAnsi="宋体" w:eastAsia="宋体" w:cs="宋体"/>
          <w:kern w:val="2"/>
          <w:sz w:val="24"/>
          <w:szCs w:val="24"/>
          <w:rPrChange w:id="115" w:author="hp" w:date="2018-05-31T19:00:10Z">
            <w:rPr>
              <w:rFonts w:ascii="仿宋_GB2312" w:eastAsia="仿宋_GB2312" w:hAnsiTheme="minorHAnsi" w:cstheme="minorBidi"/>
              <w:kern w:val="2"/>
              <w:sz w:val="32"/>
              <w:szCs w:val="32"/>
            </w:rPr>
          </w:rPrChange>
        </w:rPr>
        <w:pPrChange w:id="114" w:author="hp" w:date="2018-05-31T19:17:11Z">
          <w:pPr>
            <w:pStyle w:val="5"/>
            <w:shd w:val="clear" w:color="auto" w:fill="FFFFFF"/>
            <w:spacing w:line="560" w:lineRule="exact"/>
            <w:ind w:firstLine="641"/>
          </w:pPr>
        </w:pPrChange>
      </w:pPr>
      <w:r>
        <w:rPr>
          <w:rFonts w:hint="eastAsia" w:ascii="宋体" w:hAnsi="宋体" w:eastAsia="宋体" w:cs="宋体"/>
          <w:b/>
          <w:bCs/>
          <w:kern w:val="2"/>
          <w:sz w:val="24"/>
          <w:szCs w:val="24"/>
          <w:rPrChange w:id="116" w:author="hp" w:date="2018-05-31T19:00:10Z">
            <w:rPr>
              <w:rFonts w:hint="eastAsia" w:ascii="仿宋_GB2312" w:eastAsia="仿宋_GB2312" w:hAnsiTheme="minorHAnsi" w:cstheme="minorBidi"/>
              <w:b/>
              <w:bCs/>
              <w:kern w:val="2"/>
              <w:sz w:val="32"/>
              <w:szCs w:val="32"/>
            </w:rPr>
          </w:rPrChange>
        </w:rPr>
        <w:t>10．高校新媒体发展调研团。</w:t>
      </w:r>
      <w:r>
        <w:rPr>
          <w:rFonts w:hint="eastAsia" w:ascii="宋体" w:hAnsi="宋体" w:eastAsia="宋体" w:cs="宋体"/>
          <w:kern w:val="2"/>
          <w:sz w:val="24"/>
          <w:szCs w:val="24"/>
          <w:rPrChange w:id="117" w:author="hp" w:date="2018-05-31T19:00:10Z">
            <w:rPr>
              <w:rFonts w:hint="eastAsia" w:ascii="仿宋_GB2312" w:eastAsia="仿宋_GB2312" w:hAnsiTheme="minorHAnsi" w:cstheme="minorBidi"/>
              <w:kern w:val="2"/>
              <w:sz w:val="32"/>
              <w:szCs w:val="32"/>
            </w:rPr>
          </w:rPrChange>
        </w:rPr>
        <w:t>重点在全校招募组建实践团队，深入共青团组织、高校探索“互联网+”背景下新媒体舆论阵地的建设情况，探索新形势下切合广大青年的生活方式、行为模式、思维方式和动员方式的新媒体运用模式。</w:t>
      </w:r>
    </w:p>
    <w:p>
      <w:pPr>
        <w:pStyle w:val="5"/>
        <w:shd w:val="clear" w:color="auto" w:fill="FFFFFF"/>
        <w:spacing w:before="0" w:beforeLines="0" w:beforeAutospacing="0" w:line="360" w:lineRule="auto"/>
        <w:ind w:firstLine="482" w:firstLineChars="200"/>
        <w:rPr>
          <w:rFonts w:hint="eastAsia" w:ascii="宋体" w:hAnsi="宋体" w:eastAsia="宋体" w:cs="宋体"/>
          <w:kern w:val="2"/>
          <w:sz w:val="24"/>
          <w:szCs w:val="24"/>
          <w:rPrChange w:id="119" w:author="hp" w:date="2018-05-31T19:00:10Z">
            <w:rPr>
              <w:rFonts w:ascii="仿宋_GB2312" w:eastAsia="仿宋_GB2312" w:hAnsiTheme="minorHAnsi" w:cstheme="minorBidi"/>
              <w:kern w:val="2"/>
              <w:sz w:val="32"/>
              <w:szCs w:val="32"/>
            </w:rPr>
          </w:rPrChange>
        </w:rPr>
        <w:pPrChange w:id="118" w:author="hp" w:date="2018-05-31T19:17:14Z">
          <w:pPr>
            <w:pStyle w:val="5"/>
            <w:shd w:val="clear" w:color="auto" w:fill="FFFFFF"/>
            <w:spacing w:line="560" w:lineRule="exact"/>
            <w:ind w:firstLine="641"/>
          </w:pPr>
        </w:pPrChange>
      </w:pPr>
      <w:r>
        <w:rPr>
          <w:rFonts w:hint="eastAsia" w:ascii="宋体" w:hAnsi="宋体" w:eastAsia="宋体" w:cs="宋体"/>
          <w:b/>
          <w:bCs/>
          <w:kern w:val="2"/>
          <w:sz w:val="24"/>
          <w:szCs w:val="24"/>
          <w:rPrChange w:id="120" w:author="hp" w:date="2018-05-31T19:00:10Z">
            <w:rPr>
              <w:rFonts w:hint="eastAsia" w:ascii="仿宋_GB2312" w:eastAsia="仿宋_GB2312" w:hAnsiTheme="minorHAnsi" w:cstheme="minorBidi"/>
              <w:b/>
              <w:bCs/>
              <w:kern w:val="2"/>
              <w:sz w:val="32"/>
              <w:szCs w:val="32"/>
            </w:rPr>
          </w:rPrChange>
        </w:rPr>
        <w:t>11.研究生支教团。</w:t>
      </w:r>
      <w:r>
        <w:rPr>
          <w:rFonts w:hint="eastAsia" w:ascii="宋体" w:hAnsi="宋体" w:eastAsia="宋体" w:cs="宋体"/>
          <w:kern w:val="2"/>
          <w:sz w:val="24"/>
          <w:szCs w:val="24"/>
          <w:rPrChange w:id="121" w:author="hp" w:date="2018-05-31T19:00:10Z">
            <w:rPr>
              <w:rFonts w:hint="eastAsia" w:ascii="仿宋_GB2312" w:eastAsia="仿宋_GB2312" w:hAnsiTheme="minorHAnsi" w:cstheme="minorBidi"/>
              <w:kern w:val="2"/>
              <w:sz w:val="32"/>
              <w:szCs w:val="32"/>
            </w:rPr>
          </w:rPrChange>
        </w:rPr>
        <w:t>重点在在全校招募组建研究生支教团，深入到基层、农村开展教育下乡，帮助当地学校开展支教活动，支援落后地区乡镇中小学校的教育和教学管理工作</w:t>
      </w:r>
      <w:r>
        <w:rPr>
          <w:rFonts w:hint="eastAsia" w:ascii="宋体" w:hAnsi="宋体" w:eastAsia="宋体" w:cs="宋体"/>
          <w:kern w:val="2"/>
          <w:sz w:val="24"/>
          <w:szCs w:val="24"/>
          <w:rPrChange w:id="122" w:author="hp" w:date="2018-05-31T19:00:10Z">
            <w:rPr>
              <w:rFonts w:ascii="仿宋_GB2312" w:eastAsia="仿宋_GB2312" w:hAnsiTheme="minorHAnsi" w:cstheme="minorBidi"/>
              <w:kern w:val="2"/>
              <w:sz w:val="32"/>
              <w:szCs w:val="32"/>
            </w:rPr>
          </w:rPrChange>
        </w:rPr>
        <w:t>。</w:t>
      </w:r>
    </w:p>
    <w:p>
      <w:pPr>
        <w:pStyle w:val="5"/>
        <w:shd w:val="clear" w:color="auto" w:fill="FFFFFF"/>
        <w:spacing w:before="0" w:beforeLines="0" w:beforeAutospacing="0" w:line="360" w:lineRule="auto"/>
        <w:ind w:firstLine="640" w:firstLineChars="200"/>
        <w:rPr>
          <w:rFonts w:hint="eastAsia" w:ascii="宋体" w:hAnsi="宋体" w:eastAsia="宋体" w:cs="宋体"/>
          <w:kern w:val="2"/>
          <w:sz w:val="24"/>
          <w:szCs w:val="24"/>
          <w:rPrChange w:id="124" w:author="hp" w:date="2018-05-31T19:00:10Z">
            <w:rPr>
              <w:rFonts w:ascii="仿宋_GB2312" w:eastAsia="仿宋_GB2312" w:hAnsiTheme="minorHAnsi" w:cstheme="minorBidi"/>
              <w:kern w:val="2"/>
              <w:sz w:val="32"/>
              <w:szCs w:val="32"/>
            </w:rPr>
          </w:rPrChange>
        </w:rPr>
        <w:pPrChange w:id="123" w:author="hp" w:date="2018-05-31T19:00:15Z">
          <w:pPr>
            <w:pStyle w:val="5"/>
            <w:shd w:val="clear" w:color="auto" w:fill="FFFFFF"/>
            <w:spacing w:line="560" w:lineRule="exact"/>
            <w:ind w:firstLine="640" w:firstLineChars="200"/>
          </w:pPr>
        </w:pPrChange>
      </w:pPr>
      <w:r>
        <w:rPr>
          <w:rFonts w:hint="eastAsia" w:ascii="宋体" w:hAnsi="宋体" w:eastAsia="宋体" w:cs="宋体"/>
          <w:kern w:val="2"/>
          <w:sz w:val="24"/>
          <w:szCs w:val="24"/>
          <w:rPrChange w:id="125" w:author="hp" w:date="2018-05-31T19:00:10Z">
            <w:rPr>
              <w:rFonts w:hint="eastAsia" w:ascii="仿宋_GB2312" w:eastAsia="仿宋_GB2312" w:hAnsiTheme="minorHAnsi" w:cstheme="minorBidi"/>
              <w:kern w:val="2"/>
              <w:sz w:val="32"/>
              <w:szCs w:val="32"/>
            </w:rPr>
          </w:rPrChange>
        </w:rPr>
        <w:t xml:space="preserve">上述重点团队中，鹦哥岭自然保护区实践团和“互联网+”三农服务实践团两个方面另行分别下发通知。 </w:t>
      </w:r>
    </w:p>
    <w:p>
      <w:pPr>
        <w:pStyle w:val="5"/>
        <w:shd w:val="clear" w:color="auto" w:fill="FFFFFF"/>
        <w:spacing w:before="0" w:beforeLines="0" w:beforeAutospacing="0" w:line="360" w:lineRule="auto"/>
        <w:ind w:firstLine="482" w:firstLineChars="200"/>
        <w:rPr>
          <w:rFonts w:hint="eastAsia" w:ascii="宋体" w:hAnsi="宋体" w:eastAsia="宋体" w:cs="宋体"/>
          <w:kern w:val="2"/>
          <w:sz w:val="24"/>
          <w:szCs w:val="24"/>
          <w:rPrChange w:id="127" w:author="hp" w:date="2018-05-31T19:00:10Z">
            <w:rPr>
              <w:rFonts w:ascii="仿宋_GB2312" w:eastAsia="仿宋_GB2312" w:hAnsiTheme="minorHAnsi" w:cstheme="minorBidi"/>
              <w:kern w:val="2"/>
              <w:sz w:val="32"/>
              <w:szCs w:val="32"/>
            </w:rPr>
          </w:rPrChange>
        </w:rPr>
        <w:pPrChange w:id="126" w:author="hp" w:date="2018-05-31T19:17:18Z">
          <w:pPr>
            <w:pStyle w:val="5"/>
            <w:shd w:val="clear" w:color="auto" w:fill="FFFFFF"/>
            <w:spacing w:line="480" w:lineRule="auto"/>
            <w:ind w:firstLine="640"/>
          </w:pPr>
        </w:pPrChange>
      </w:pPr>
      <w:r>
        <w:rPr>
          <w:rFonts w:hint="eastAsia" w:ascii="宋体" w:hAnsi="宋体" w:eastAsia="宋体" w:cs="宋体"/>
          <w:b/>
          <w:bCs/>
          <w:kern w:val="2"/>
          <w:sz w:val="24"/>
          <w:szCs w:val="24"/>
          <w:rPrChange w:id="128" w:author="hp" w:date="2018-05-31T19:00:10Z">
            <w:rPr>
              <w:rFonts w:hint="eastAsia" w:ascii="仿宋_GB2312" w:eastAsia="仿宋_GB2312" w:hAnsiTheme="minorHAnsi" w:cstheme="minorBidi"/>
              <w:b/>
              <w:bCs/>
              <w:kern w:val="2"/>
              <w:sz w:val="32"/>
              <w:szCs w:val="32"/>
            </w:rPr>
          </w:rPrChange>
        </w:rPr>
        <w:t>（二）专项团队</w:t>
      </w:r>
    </w:p>
    <w:p>
      <w:pPr>
        <w:pStyle w:val="5"/>
        <w:shd w:val="clear" w:color="auto" w:fill="FFFFFF"/>
        <w:spacing w:before="0" w:beforeLines="0" w:beforeAutospacing="0" w:line="360" w:lineRule="auto"/>
        <w:ind w:firstLine="640" w:firstLineChars="200"/>
        <w:rPr>
          <w:rFonts w:hint="eastAsia" w:ascii="宋体" w:hAnsi="宋体" w:eastAsia="宋体" w:cs="宋体"/>
          <w:kern w:val="2"/>
          <w:sz w:val="24"/>
          <w:szCs w:val="24"/>
          <w:rPrChange w:id="130" w:author="hp" w:date="2018-05-31T19:00:10Z">
            <w:rPr>
              <w:rFonts w:ascii="仿宋_GB2312" w:eastAsia="仿宋_GB2312" w:hAnsiTheme="minorHAnsi" w:cstheme="minorBidi"/>
              <w:kern w:val="2"/>
              <w:sz w:val="32"/>
              <w:szCs w:val="32"/>
            </w:rPr>
          </w:rPrChange>
        </w:rPr>
        <w:pPrChange w:id="129" w:author="hp" w:date="2018-05-31T19:00:15Z">
          <w:pPr>
            <w:pStyle w:val="5"/>
            <w:shd w:val="clear" w:color="auto" w:fill="FFFFFF"/>
            <w:spacing w:line="560" w:lineRule="exact"/>
            <w:ind w:firstLine="640" w:firstLineChars="200"/>
          </w:pPr>
        </w:pPrChange>
      </w:pPr>
      <w:r>
        <w:rPr>
          <w:rFonts w:hint="eastAsia" w:ascii="宋体" w:hAnsi="宋体" w:eastAsia="宋体" w:cs="宋体"/>
          <w:kern w:val="2"/>
          <w:sz w:val="24"/>
          <w:szCs w:val="24"/>
          <w:rPrChange w:id="131" w:author="hp" w:date="2018-05-31T19:00:10Z">
            <w:rPr>
              <w:rFonts w:hint="eastAsia" w:ascii="仿宋_GB2312" w:eastAsia="仿宋_GB2312" w:hAnsiTheme="minorHAnsi" w:cstheme="minorBidi"/>
              <w:kern w:val="2"/>
              <w:sz w:val="32"/>
              <w:szCs w:val="32"/>
            </w:rPr>
          </w:rPrChange>
        </w:rPr>
        <w:t>除重点团队外，团中央还将联合有关方面实施大学生暑期社会实践专项工作。具体信息可在“三下乡”社会实践活动官方网站（http://sxx.youth.cn）上查询。（各学院可按要求提前准备申报材料）</w:t>
      </w:r>
    </w:p>
    <w:p>
      <w:pPr>
        <w:pStyle w:val="5"/>
        <w:shd w:val="clear" w:color="auto" w:fill="FFFFFF"/>
        <w:spacing w:before="0" w:beforeLines="0" w:beforeAutospacing="0" w:line="360" w:lineRule="auto"/>
        <w:ind w:firstLine="482" w:firstLineChars="200"/>
        <w:rPr>
          <w:rFonts w:hint="eastAsia" w:ascii="宋体" w:hAnsi="宋体" w:eastAsia="宋体" w:cs="宋体"/>
          <w:b/>
          <w:kern w:val="2"/>
          <w:sz w:val="24"/>
          <w:szCs w:val="24"/>
          <w:rPrChange w:id="133" w:author="hp" w:date="2018-05-31T19:00:10Z">
            <w:rPr>
              <w:rFonts w:ascii="仿宋_GB2312" w:eastAsia="仿宋_GB2312" w:hAnsiTheme="minorHAnsi" w:cstheme="minorBidi"/>
              <w:b/>
              <w:kern w:val="2"/>
              <w:sz w:val="32"/>
              <w:szCs w:val="32"/>
            </w:rPr>
          </w:rPrChange>
        </w:rPr>
        <w:pPrChange w:id="132" w:author="hp" w:date="2018-05-31T19:17:26Z">
          <w:pPr>
            <w:pStyle w:val="5"/>
            <w:shd w:val="clear" w:color="auto" w:fill="FFFFFF"/>
            <w:spacing w:line="480" w:lineRule="auto"/>
            <w:ind w:firstLine="643"/>
          </w:pPr>
        </w:pPrChange>
      </w:pPr>
      <w:r>
        <w:rPr>
          <w:rFonts w:hint="eastAsia" w:ascii="宋体" w:hAnsi="宋体" w:eastAsia="宋体" w:cs="宋体"/>
          <w:b/>
          <w:kern w:val="2"/>
          <w:sz w:val="24"/>
          <w:szCs w:val="24"/>
          <w:rPrChange w:id="134" w:author="hp" w:date="2018-05-31T19:00:10Z">
            <w:rPr>
              <w:rFonts w:hint="eastAsia" w:ascii="楷体" w:hAnsi="楷体" w:eastAsia="楷体" w:cs="楷体"/>
              <w:b/>
              <w:kern w:val="2"/>
              <w:sz w:val="32"/>
              <w:szCs w:val="32"/>
            </w:rPr>
          </w:rPrChange>
        </w:rPr>
        <w:t>四、有关事宜和要求</w:t>
      </w:r>
    </w:p>
    <w:p>
      <w:pPr>
        <w:pStyle w:val="5"/>
        <w:shd w:val="clear" w:color="auto" w:fill="FFFFFF"/>
        <w:spacing w:before="0" w:beforeLines="0" w:beforeAutospacing="0" w:line="360" w:lineRule="auto"/>
        <w:ind w:firstLine="482" w:firstLineChars="200"/>
        <w:rPr>
          <w:rFonts w:hint="eastAsia" w:ascii="宋体" w:hAnsi="宋体" w:eastAsia="宋体" w:cs="宋体"/>
          <w:kern w:val="2"/>
          <w:sz w:val="24"/>
          <w:szCs w:val="24"/>
          <w:rPrChange w:id="136" w:author="hp" w:date="2018-05-31T19:00:10Z">
            <w:rPr>
              <w:rFonts w:ascii="仿宋_GB2312" w:eastAsia="仿宋_GB2312" w:hAnsiTheme="minorHAnsi" w:cstheme="minorBidi"/>
              <w:kern w:val="2"/>
              <w:sz w:val="32"/>
              <w:szCs w:val="32"/>
            </w:rPr>
          </w:rPrChange>
        </w:rPr>
        <w:pPrChange w:id="135" w:author="hp" w:date="2018-05-31T19:17:23Z">
          <w:pPr>
            <w:pStyle w:val="5"/>
            <w:shd w:val="clear" w:color="auto" w:fill="FFFFFF"/>
            <w:spacing w:line="560" w:lineRule="exact"/>
            <w:ind w:firstLine="641"/>
          </w:pPr>
        </w:pPrChange>
      </w:pPr>
      <w:r>
        <w:rPr>
          <w:rFonts w:hint="eastAsia" w:ascii="宋体" w:hAnsi="宋体" w:eastAsia="宋体" w:cs="宋体"/>
          <w:b/>
          <w:bCs/>
          <w:kern w:val="2"/>
          <w:sz w:val="24"/>
          <w:szCs w:val="24"/>
          <w:rPrChange w:id="137" w:author="hp" w:date="2018-05-31T19:00:10Z">
            <w:rPr>
              <w:rFonts w:hint="eastAsia" w:ascii="仿宋_GB2312" w:eastAsia="仿宋_GB2312" w:hAnsiTheme="minorHAnsi" w:cstheme="minorBidi"/>
              <w:b/>
              <w:bCs/>
              <w:kern w:val="2"/>
              <w:sz w:val="32"/>
              <w:szCs w:val="32"/>
            </w:rPr>
          </w:rPrChange>
        </w:rPr>
        <w:t>1．进行重点团队网络报备和通报表扬。</w:t>
      </w:r>
      <w:r>
        <w:rPr>
          <w:rFonts w:hint="eastAsia" w:ascii="宋体" w:hAnsi="宋体" w:eastAsia="宋体" w:cs="宋体"/>
          <w:kern w:val="2"/>
          <w:sz w:val="24"/>
          <w:szCs w:val="24"/>
          <w:rPrChange w:id="138" w:author="hp" w:date="2018-05-31T19:00:10Z">
            <w:rPr>
              <w:rFonts w:hint="eastAsia" w:ascii="仿宋_GB2312" w:eastAsia="仿宋_GB2312" w:hAnsiTheme="minorHAnsi" w:cstheme="minorBidi"/>
              <w:kern w:val="2"/>
              <w:sz w:val="32"/>
              <w:szCs w:val="32"/>
            </w:rPr>
          </w:rPrChange>
        </w:rPr>
        <w:t xml:space="preserve">为推动“三下乡”活动提升组织动员效率、完善项目评价机制，2018年将继续推动建立重点团队网络备案制度。各学院须将实际组建的省级（意向）、校级、院系级重点团队信息通过“三下乡”活动官方网站进行报备（具体流程见网站说明）。同时，各学院拟组建的校级重点团队，必须填写《2018年海南大学暑期三下乡社会实践重点团队立项申报表》（附件2）。未在官网登记报备并填写申报表的团队，均不能申报全省级和全国级重点团队或参与各项计划（含专项）的奖项遴选。2018年“三下乡”活动结束后，团中央相关部门将对全国重点团队中的优秀单位、团队、个人和活动成果进行遴选和通报表扬；省委宣传部、省文明办、省教育厅、团省委、省学联也将组织省级评选通报工作。校团委也将组织评选表彰工作，并将优秀实践论文（调研报告）汇编印发，同时对重点团队给予一定的经费支持。 </w:t>
      </w:r>
    </w:p>
    <w:p>
      <w:pPr>
        <w:pStyle w:val="5"/>
        <w:shd w:val="clear" w:color="auto" w:fill="FFFFFF"/>
        <w:spacing w:before="0" w:beforeLines="0" w:beforeAutospacing="0" w:line="360" w:lineRule="auto"/>
        <w:ind w:firstLine="482" w:firstLineChars="200"/>
        <w:rPr>
          <w:rFonts w:hint="eastAsia" w:ascii="宋体" w:hAnsi="宋体" w:eastAsia="宋体" w:cs="宋体"/>
          <w:kern w:val="2"/>
          <w:sz w:val="24"/>
          <w:szCs w:val="24"/>
          <w:rPrChange w:id="140" w:author="hp" w:date="2018-05-31T19:00:10Z">
            <w:rPr>
              <w:rFonts w:ascii="仿宋_GB2312" w:eastAsia="仿宋_GB2312" w:hAnsiTheme="minorHAnsi" w:cstheme="minorBidi"/>
              <w:kern w:val="2"/>
              <w:sz w:val="32"/>
              <w:szCs w:val="32"/>
            </w:rPr>
          </w:rPrChange>
        </w:rPr>
        <w:pPrChange w:id="139" w:author="hp" w:date="2018-05-31T19:17:29Z">
          <w:pPr>
            <w:pStyle w:val="5"/>
            <w:shd w:val="clear" w:color="auto" w:fill="FFFFFF"/>
            <w:spacing w:line="560" w:lineRule="exact"/>
            <w:ind w:firstLine="641"/>
          </w:pPr>
        </w:pPrChange>
      </w:pPr>
      <w:r>
        <w:rPr>
          <w:rFonts w:hint="eastAsia" w:ascii="宋体" w:hAnsi="宋体" w:eastAsia="宋体" w:cs="宋体"/>
          <w:b/>
          <w:bCs/>
          <w:kern w:val="2"/>
          <w:sz w:val="24"/>
          <w:szCs w:val="24"/>
          <w:rPrChange w:id="141" w:author="hp" w:date="2018-05-31T19:00:10Z">
            <w:rPr>
              <w:rFonts w:hint="eastAsia" w:ascii="仿宋_GB2312" w:eastAsia="仿宋_GB2312" w:hAnsiTheme="minorHAnsi" w:cstheme="minorBidi"/>
              <w:b/>
              <w:bCs/>
              <w:kern w:val="2"/>
              <w:sz w:val="32"/>
              <w:szCs w:val="32"/>
            </w:rPr>
          </w:rPrChange>
        </w:rPr>
        <w:t>2．加强工作品牌推广和媒体综合传播。</w:t>
      </w:r>
      <w:r>
        <w:rPr>
          <w:rFonts w:hint="eastAsia" w:ascii="宋体" w:hAnsi="宋体" w:eastAsia="宋体" w:cs="宋体"/>
          <w:kern w:val="2"/>
          <w:sz w:val="24"/>
          <w:szCs w:val="24"/>
          <w:rPrChange w:id="142" w:author="hp" w:date="2018-05-31T19:00:10Z">
            <w:rPr>
              <w:rFonts w:hint="eastAsia" w:ascii="仿宋_GB2312" w:eastAsia="仿宋_GB2312" w:hAnsiTheme="minorHAnsi" w:cstheme="minorBidi"/>
              <w:kern w:val="2"/>
              <w:sz w:val="32"/>
              <w:szCs w:val="32"/>
            </w:rPr>
          </w:rPrChange>
        </w:rPr>
        <w:t xml:space="preserve">为进一步提升“三下乡”活动的品牌形象和社会影响力，2018年继续推广实施《大中专学生志愿者暑期“三下乡”社会实践视觉形象识别系统使用办法（试行）》（详情见“三下乡”社会实践活动官方网站），所有校级重点团队均须在活动开展中广泛使用“三下乡”标识。各学院要注重社会实践成果的总结和分享传播，充分利用微博、微信等新媒体和大众传媒、校园媒体等多种形式，加强对活动中优秀个人和事迹的宣传报道。团中央将联合中国文明网、中国青年网、中青在线、腾讯网、新浪网等开展“镜头中的三下乡”等作品遴选活动，开展“青春三下乡”等专题线上活动，各学院要广泛动员学生积极参与。 </w:t>
      </w:r>
    </w:p>
    <w:p>
      <w:pPr>
        <w:pStyle w:val="5"/>
        <w:shd w:val="clear" w:color="auto" w:fill="FFFFFF"/>
        <w:spacing w:before="0" w:beforeLines="0" w:beforeAutospacing="0" w:line="360" w:lineRule="auto"/>
        <w:ind w:firstLine="482" w:firstLineChars="200"/>
        <w:rPr>
          <w:rFonts w:hint="eastAsia" w:ascii="宋体" w:hAnsi="宋体" w:eastAsia="宋体" w:cs="宋体"/>
          <w:kern w:val="2"/>
          <w:sz w:val="24"/>
          <w:szCs w:val="24"/>
          <w:rPrChange w:id="144" w:author="hp" w:date="2018-05-31T19:00:10Z">
            <w:rPr>
              <w:rFonts w:ascii="仿宋_GB2312" w:eastAsia="仿宋_GB2312" w:hAnsiTheme="minorHAnsi" w:cstheme="minorBidi"/>
              <w:kern w:val="2"/>
              <w:sz w:val="32"/>
              <w:szCs w:val="32"/>
            </w:rPr>
          </w:rPrChange>
        </w:rPr>
        <w:pPrChange w:id="143" w:author="hp" w:date="2018-05-31T19:17:33Z">
          <w:pPr>
            <w:pStyle w:val="5"/>
            <w:shd w:val="clear" w:color="auto" w:fill="FFFFFF"/>
            <w:spacing w:line="560" w:lineRule="exact"/>
            <w:ind w:firstLine="641"/>
          </w:pPr>
        </w:pPrChange>
      </w:pPr>
      <w:r>
        <w:rPr>
          <w:rFonts w:hint="eastAsia" w:ascii="宋体" w:hAnsi="宋体" w:eastAsia="宋体" w:cs="宋体"/>
          <w:b/>
          <w:bCs/>
          <w:kern w:val="2"/>
          <w:sz w:val="24"/>
          <w:szCs w:val="24"/>
          <w:rPrChange w:id="145" w:author="hp" w:date="2018-05-31T19:00:10Z">
            <w:rPr>
              <w:rFonts w:hint="eastAsia" w:ascii="仿宋_GB2312" w:eastAsia="仿宋_GB2312" w:hAnsiTheme="minorHAnsi" w:cstheme="minorBidi"/>
              <w:b/>
              <w:bCs/>
              <w:kern w:val="2"/>
              <w:sz w:val="32"/>
              <w:szCs w:val="32"/>
            </w:rPr>
          </w:rPrChange>
        </w:rPr>
        <w:t>3．确保活动实效性和常态化开展。</w:t>
      </w:r>
      <w:r>
        <w:rPr>
          <w:rFonts w:hint="eastAsia" w:ascii="宋体" w:hAnsi="宋体" w:eastAsia="宋体" w:cs="宋体"/>
          <w:kern w:val="2"/>
          <w:sz w:val="24"/>
          <w:szCs w:val="24"/>
          <w:rPrChange w:id="146" w:author="hp" w:date="2018-05-31T19:00:10Z">
            <w:rPr>
              <w:rFonts w:hint="eastAsia" w:ascii="仿宋_GB2312" w:eastAsia="仿宋_GB2312" w:hAnsiTheme="minorHAnsi" w:cstheme="minorBidi"/>
              <w:kern w:val="2"/>
              <w:sz w:val="32"/>
              <w:szCs w:val="32"/>
            </w:rPr>
          </w:rPrChange>
        </w:rPr>
        <w:t>各学院要在活动组织实施中完善制度规范、突出过程管理，开展必要的思想作风和服务技能培训，选派相关专业教师带队指导。突出社会实践的基地化、项目化管理，做到“按需设项、据项组团、</w:t>
      </w:r>
      <w:r>
        <w:rPr>
          <w:rFonts w:hint="eastAsia" w:ascii="宋体" w:eastAsia="宋体"/>
          <w:sz w:val="24"/>
          <w:szCs w:val="24"/>
          <w:rPrChange w:id="147" w:author="hp" w:date="2018-05-31T19:00:10Z">
            <w:rPr>
              <w:rFonts w:hint="eastAsia" w:ascii="仿宋_GB2312" w:eastAsia="仿宋_GB2312"/>
              <w:sz w:val="32"/>
              <w:szCs w:val="32"/>
            </w:rPr>
          </w:rPrChange>
        </w:rPr>
        <w:t>双向受益</w:t>
      </w:r>
      <w:r>
        <w:rPr>
          <w:rFonts w:hint="eastAsia" w:ascii="宋体" w:hAnsi="宋体" w:eastAsia="宋体" w:cs="宋体"/>
          <w:kern w:val="2"/>
          <w:sz w:val="24"/>
          <w:szCs w:val="24"/>
          <w:rPrChange w:id="148" w:author="hp" w:date="2018-05-31T19:00:10Z">
            <w:rPr>
              <w:rFonts w:hint="eastAsia" w:ascii="仿宋_GB2312" w:eastAsia="仿宋_GB2312" w:hAnsiTheme="minorHAnsi" w:cstheme="minorBidi"/>
              <w:kern w:val="2"/>
              <w:sz w:val="32"/>
              <w:szCs w:val="32"/>
            </w:rPr>
          </w:rPrChange>
        </w:rPr>
        <w:t>”，服务内容和形式切合基层实际和需要，切忌走马观花、变相旅游等。各学院在引导实践团队制定实践主题、方案的同时要注重与实际工作、学科专业、兴趣爱好、能力特长相结合，注重团队的组织建设和成员组成，根据需要组建临时党团组织，探索建立网络支部。各学院在设立院级重点团队的同时要注重与自身工作的有效结合，把握前瞻性，注重常态化发展，让更多的实践团队</w:t>
      </w:r>
      <w:del w:id="149" w:author="hp" w:date="2018-05-30T16:22:00Z">
        <w:r>
          <w:rPr>
            <w:rFonts w:hint="eastAsia" w:ascii="宋体" w:hAnsi="宋体" w:eastAsia="宋体" w:cs="宋体"/>
            <w:kern w:val="2"/>
            <w:sz w:val="24"/>
            <w:szCs w:val="24"/>
            <w:rPrChange w:id="150" w:author="hp" w:date="2018-05-31T19:00:10Z">
              <w:rPr>
                <w:rFonts w:hint="eastAsia" w:ascii="仿宋_GB2312" w:eastAsia="仿宋_GB2312" w:hAnsiTheme="minorHAnsi" w:cstheme="minorBidi"/>
                <w:kern w:val="2"/>
                <w:sz w:val="32"/>
                <w:szCs w:val="32"/>
              </w:rPr>
            </w:rPrChange>
          </w:rPr>
          <w:delText>能够</w:delText>
        </w:r>
      </w:del>
      <w:r>
        <w:rPr>
          <w:rFonts w:hint="eastAsia" w:ascii="宋体" w:hAnsi="宋体" w:eastAsia="宋体" w:cs="宋体"/>
          <w:kern w:val="2"/>
          <w:sz w:val="24"/>
          <w:szCs w:val="24"/>
          <w:rPrChange w:id="151" w:author="hp" w:date="2018-05-31T19:00:10Z">
            <w:rPr>
              <w:rFonts w:hint="eastAsia" w:ascii="仿宋_GB2312" w:eastAsia="仿宋_GB2312" w:hAnsiTheme="minorHAnsi" w:cstheme="minorBidi"/>
              <w:kern w:val="2"/>
              <w:sz w:val="32"/>
              <w:szCs w:val="32"/>
            </w:rPr>
          </w:rPrChange>
        </w:rPr>
        <w:t xml:space="preserve">在实践活动结束后能够成功落地，常态化的在学院团员青年中发挥作用，助力搭建共青团四维工作新格局。 </w:t>
      </w:r>
    </w:p>
    <w:p>
      <w:pPr>
        <w:pStyle w:val="5"/>
        <w:shd w:val="clear" w:color="auto" w:fill="FFFFFF"/>
        <w:spacing w:before="0" w:beforeLines="0" w:beforeAutospacing="0" w:line="360" w:lineRule="auto"/>
        <w:ind w:firstLine="482" w:firstLineChars="200"/>
        <w:rPr>
          <w:rFonts w:hint="eastAsia" w:ascii="宋体" w:hAnsi="宋体" w:eastAsia="宋体" w:cs="宋体"/>
          <w:kern w:val="2"/>
          <w:sz w:val="24"/>
          <w:szCs w:val="24"/>
          <w:rPrChange w:id="153" w:author="hp" w:date="2018-05-31T19:00:10Z">
            <w:rPr>
              <w:rFonts w:ascii="仿宋_GB2312" w:eastAsia="仿宋_GB2312" w:hAnsiTheme="minorHAnsi" w:cstheme="minorBidi"/>
              <w:kern w:val="2"/>
              <w:sz w:val="32"/>
              <w:szCs w:val="32"/>
            </w:rPr>
          </w:rPrChange>
        </w:rPr>
        <w:pPrChange w:id="152" w:author="hp" w:date="2018-05-31T19:17:39Z">
          <w:pPr>
            <w:pStyle w:val="5"/>
            <w:shd w:val="clear" w:color="auto" w:fill="FFFFFF"/>
            <w:spacing w:line="560" w:lineRule="exact"/>
            <w:ind w:firstLine="641"/>
          </w:pPr>
        </w:pPrChange>
      </w:pPr>
      <w:r>
        <w:rPr>
          <w:rFonts w:hint="eastAsia" w:ascii="宋体" w:hAnsi="宋体" w:eastAsia="宋体" w:cs="宋体"/>
          <w:b/>
          <w:bCs/>
          <w:kern w:val="2"/>
          <w:sz w:val="24"/>
          <w:szCs w:val="24"/>
          <w:rPrChange w:id="154" w:author="hp" w:date="2018-05-31T19:00:10Z">
            <w:rPr>
              <w:rFonts w:hint="eastAsia" w:ascii="仿宋_GB2312" w:eastAsia="仿宋_GB2312" w:hAnsiTheme="minorHAnsi" w:cstheme="minorBidi"/>
              <w:b/>
              <w:bCs/>
              <w:kern w:val="2"/>
              <w:sz w:val="32"/>
              <w:szCs w:val="32"/>
            </w:rPr>
          </w:rPrChange>
        </w:rPr>
        <w:t>4.注重活动的安全性。</w:t>
      </w:r>
      <w:r>
        <w:rPr>
          <w:rFonts w:hint="eastAsia" w:ascii="宋体" w:hAnsi="宋体" w:eastAsia="宋体" w:cs="宋体"/>
          <w:kern w:val="2"/>
          <w:sz w:val="24"/>
          <w:szCs w:val="24"/>
          <w:rPrChange w:id="155" w:author="hp" w:date="2018-05-31T19:00:10Z">
            <w:rPr>
              <w:rFonts w:hint="eastAsia" w:ascii="仿宋_GB2312" w:eastAsia="仿宋_GB2312" w:hAnsiTheme="minorHAnsi" w:cstheme="minorBidi"/>
              <w:kern w:val="2"/>
              <w:sz w:val="32"/>
              <w:szCs w:val="32"/>
            </w:rPr>
          </w:rPrChange>
        </w:rPr>
        <w:t>加强安全教育和保障，做好前期调研和出发准备，保障学生人身和财产安全，及时给学生购买保险，出岛实践团队需要指导老师带队，特别是要高度关注极端气候变化和服务地区的自然条件，做好自然灾害和突发事件的应对预案。</w:t>
      </w:r>
    </w:p>
    <w:p>
      <w:pPr>
        <w:pStyle w:val="5"/>
        <w:shd w:val="clear" w:color="auto" w:fill="FFFFFF"/>
        <w:spacing w:before="0" w:beforeLines="0" w:beforeAutospacing="0" w:line="360" w:lineRule="auto"/>
        <w:ind w:firstLine="482" w:firstLineChars="200"/>
        <w:rPr>
          <w:rFonts w:hint="eastAsia" w:ascii="宋体" w:hAnsi="宋体" w:eastAsia="宋体" w:cs="宋体"/>
          <w:b/>
          <w:bCs/>
          <w:kern w:val="2"/>
          <w:sz w:val="24"/>
          <w:szCs w:val="24"/>
          <w:rPrChange w:id="157" w:author="hp" w:date="2018-05-31T19:00:10Z">
            <w:rPr>
              <w:rFonts w:ascii="仿宋_GB2312" w:eastAsia="仿宋_GB2312" w:hAnsiTheme="minorHAnsi" w:cstheme="minorBidi"/>
              <w:b/>
              <w:bCs/>
              <w:kern w:val="2"/>
              <w:sz w:val="32"/>
              <w:szCs w:val="32"/>
            </w:rPr>
          </w:rPrChange>
        </w:rPr>
        <w:pPrChange w:id="156" w:author="hp" w:date="2018-05-31T19:17:43Z">
          <w:pPr>
            <w:pStyle w:val="5"/>
            <w:shd w:val="clear" w:color="auto" w:fill="FFFFFF"/>
            <w:spacing w:line="480" w:lineRule="auto"/>
            <w:ind w:firstLine="640"/>
          </w:pPr>
        </w:pPrChange>
      </w:pPr>
      <w:r>
        <w:rPr>
          <w:rFonts w:hint="eastAsia" w:ascii="宋体" w:hAnsi="宋体" w:eastAsia="宋体" w:cs="宋体"/>
          <w:b/>
          <w:bCs/>
          <w:kern w:val="2"/>
          <w:sz w:val="24"/>
          <w:szCs w:val="24"/>
          <w:rPrChange w:id="158" w:author="hp" w:date="2018-05-31T19:00:10Z">
            <w:rPr>
              <w:rFonts w:hint="eastAsia" w:ascii="仿宋_GB2312" w:eastAsia="仿宋_GB2312" w:hAnsiTheme="minorHAnsi" w:cstheme="minorBidi"/>
              <w:b/>
              <w:bCs/>
              <w:kern w:val="2"/>
              <w:sz w:val="32"/>
              <w:szCs w:val="32"/>
            </w:rPr>
          </w:rPrChange>
        </w:rPr>
        <w:t>5. 实践项目申报内容</w:t>
      </w:r>
    </w:p>
    <w:p>
      <w:pPr>
        <w:pStyle w:val="5"/>
        <w:shd w:val="clear" w:color="auto" w:fill="FFFFFF"/>
        <w:spacing w:before="0" w:beforeLines="0" w:beforeAutospacing="0" w:line="360" w:lineRule="auto"/>
        <w:ind w:firstLine="480" w:firstLineChars="200"/>
        <w:rPr>
          <w:rFonts w:hint="eastAsia" w:ascii="宋体" w:hAnsi="宋体" w:eastAsia="宋体" w:cs="宋体"/>
          <w:kern w:val="2"/>
          <w:sz w:val="24"/>
          <w:szCs w:val="24"/>
          <w:rPrChange w:id="160" w:author="hp" w:date="2018-05-31T19:00:10Z">
            <w:rPr>
              <w:rFonts w:ascii="仿宋_GB2312" w:eastAsia="仿宋_GB2312" w:hAnsiTheme="minorHAnsi" w:cstheme="minorBidi"/>
              <w:kern w:val="2"/>
              <w:sz w:val="32"/>
              <w:szCs w:val="32"/>
            </w:rPr>
          </w:rPrChange>
        </w:rPr>
        <w:pPrChange w:id="159" w:author="hp" w:date="2018-05-31T19:17:45Z">
          <w:pPr>
            <w:pStyle w:val="5"/>
            <w:shd w:val="clear" w:color="auto" w:fill="FFFFFF"/>
            <w:spacing w:line="480" w:lineRule="auto"/>
            <w:ind w:firstLine="640"/>
          </w:pPr>
        </w:pPrChange>
      </w:pPr>
      <w:r>
        <w:rPr>
          <w:rFonts w:hint="eastAsia" w:ascii="宋体" w:hAnsi="宋体" w:eastAsia="宋体" w:cs="宋体"/>
          <w:kern w:val="2"/>
          <w:sz w:val="24"/>
          <w:szCs w:val="24"/>
          <w:rPrChange w:id="161" w:author="hp" w:date="2018-05-31T19:00:10Z">
            <w:rPr>
              <w:rFonts w:hint="eastAsia" w:ascii="仿宋_GB2312" w:eastAsia="仿宋_GB2312" w:hAnsiTheme="minorHAnsi" w:cstheme="minorBidi"/>
              <w:kern w:val="2"/>
              <w:sz w:val="32"/>
              <w:szCs w:val="32"/>
            </w:rPr>
          </w:rPrChange>
        </w:rPr>
        <w:t>(1)2018年海南大学**学院暑期三下乡社会实践活动团队申报汇总表 （附件1）</w:t>
      </w:r>
    </w:p>
    <w:p>
      <w:pPr>
        <w:pStyle w:val="5"/>
        <w:shd w:val="clear" w:color="auto" w:fill="FFFFFF"/>
        <w:spacing w:before="0" w:beforeLines="0" w:beforeAutospacing="0" w:line="360" w:lineRule="auto"/>
        <w:ind w:firstLine="480" w:firstLineChars="200"/>
        <w:rPr>
          <w:rFonts w:hint="eastAsia" w:ascii="宋体" w:hAnsi="宋体" w:eastAsia="宋体" w:cs="宋体"/>
          <w:kern w:val="2"/>
          <w:sz w:val="24"/>
          <w:szCs w:val="24"/>
          <w:rPrChange w:id="163" w:author="hp" w:date="2018-05-31T19:00:10Z">
            <w:rPr>
              <w:rFonts w:ascii="仿宋_GB2312" w:eastAsia="仿宋_GB2312" w:hAnsiTheme="minorHAnsi" w:cstheme="minorBidi"/>
              <w:kern w:val="2"/>
              <w:sz w:val="32"/>
              <w:szCs w:val="32"/>
            </w:rPr>
          </w:rPrChange>
        </w:rPr>
        <w:pPrChange w:id="162" w:author="hp" w:date="2018-05-31T19:17:48Z">
          <w:pPr>
            <w:pStyle w:val="5"/>
            <w:shd w:val="clear" w:color="auto" w:fill="FFFFFF"/>
            <w:spacing w:line="480" w:lineRule="auto"/>
            <w:ind w:firstLine="640"/>
          </w:pPr>
        </w:pPrChange>
      </w:pPr>
      <w:r>
        <w:rPr>
          <w:rFonts w:hint="eastAsia" w:ascii="宋体" w:hAnsi="宋体" w:eastAsia="宋体" w:cs="宋体"/>
          <w:kern w:val="2"/>
          <w:sz w:val="24"/>
          <w:szCs w:val="24"/>
          <w:rPrChange w:id="164" w:author="hp" w:date="2018-05-31T19:00:10Z">
            <w:rPr>
              <w:rFonts w:hint="eastAsia" w:ascii="仿宋_GB2312" w:eastAsia="仿宋_GB2312" w:hAnsiTheme="minorHAnsi" w:cstheme="minorBidi"/>
              <w:kern w:val="2"/>
              <w:sz w:val="32"/>
              <w:szCs w:val="32"/>
            </w:rPr>
          </w:rPrChange>
        </w:rPr>
        <w:t>(2)2018年海南大学**学院暑期三下乡社会实践活动重点团队立项申报表（附件2）</w:t>
      </w:r>
    </w:p>
    <w:p>
      <w:pPr>
        <w:pStyle w:val="5"/>
        <w:shd w:val="clear" w:color="auto" w:fill="FFFFFF"/>
        <w:spacing w:before="0" w:beforeLines="0" w:beforeAutospacing="0" w:line="360" w:lineRule="auto"/>
        <w:ind w:firstLine="482" w:firstLineChars="200"/>
        <w:rPr>
          <w:rFonts w:hint="eastAsia" w:ascii="宋体" w:hAnsi="宋体" w:eastAsia="宋体" w:cs="宋体"/>
          <w:kern w:val="2"/>
          <w:sz w:val="24"/>
          <w:szCs w:val="24"/>
          <w:rPrChange w:id="166" w:author="hp" w:date="2018-05-31T19:00:10Z">
            <w:rPr>
              <w:rFonts w:ascii="仿宋_GB2312" w:eastAsia="仿宋_GB2312" w:hAnsiTheme="minorHAnsi" w:cstheme="minorBidi"/>
              <w:kern w:val="2"/>
              <w:sz w:val="32"/>
              <w:szCs w:val="32"/>
            </w:rPr>
          </w:rPrChange>
        </w:rPr>
        <w:pPrChange w:id="165" w:author="hp" w:date="2018-05-31T19:17:51Z">
          <w:pPr>
            <w:pStyle w:val="5"/>
            <w:shd w:val="clear" w:color="auto" w:fill="FFFFFF"/>
            <w:spacing w:line="480" w:lineRule="auto"/>
            <w:ind w:firstLine="640"/>
          </w:pPr>
        </w:pPrChange>
      </w:pPr>
      <w:r>
        <w:rPr>
          <w:rFonts w:hint="eastAsia" w:ascii="宋体" w:hAnsi="宋体" w:eastAsia="宋体" w:cs="宋体"/>
          <w:b/>
          <w:bCs/>
          <w:kern w:val="2"/>
          <w:sz w:val="24"/>
          <w:szCs w:val="24"/>
          <w:rPrChange w:id="167" w:author="hp" w:date="2018-05-31T19:00:10Z">
            <w:rPr>
              <w:rFonts w:hint="eastAsia" w:ascii="仿宋_GB2312" w:eastAsia="仿宋_GB2312" w:hAnsiTheme="minorHAnsi" w:cstheme="minorBidi"/>
              <w:b/>
              <w:bCs/>
              <w:kern w:val="2"/>
              <w:sz w:val="32"/>
              <w:szCs w:val="32"/>
            </w:rPr>
          </w:rPrChange>
        </w:rPr>
        <w:t>6. 材料报送</w:t>
      </w:r>
    </w:p>
    <w:p>
      <w:pPr>
        <w:pStyle w:val="5"/>
        <w:shd w:val="clear" w:color="auto" w:fill="FFFFFF"/>
        <w:spacing w:before="0" w:beforeLines="0" w:beforeAutospacing="0" w:line="360" w:lineRule="auto"/>
        <w:ind w:firstLine="640" w:firstLineChars="200"/>
        <w:rPr>
          <w:ins w:id="169" w:author="hp" w:date="2018-05-31T11:12:00Z"/>
          <w:rFonts w:hint="eastAsia" w:ascii="宋体" w:hAnsi="宋体" w:eastAsia="宋体" w:cs="宋体"/>
          <w:kern w:val="2"/>
          <w:sz w:val="24"/>
          <w:szCs w:val="24"/>
          <w:rPrChange w:id="170" w:author="hp" w:date="2018-05-31T19:00:10Z">
            <w:rPr>
              <w:ins w:id="171" w:author="hp" w:date="2018-05-31T11:12:00Z"/>
              <w:rFonts w:hint="eastAsia" w:ascii="仿宋_GB2312" w:eastAsia="仿宋_GB2312" w:hAnsiTheme="minorHAnsi" w:cstheme="minorBidi"/>
              <w:kern w:val="2"/>
              <w:sz w:val="32"/>
              <w:szCs w:val="32"/>
            </w:rPr>
          </w:rPrChange>
        </w:rPr>
        <w:pPrChange w:id="168" w:author="hp" w:date="2018-05-31T19:00:15Z">
          <w:pPr>
            <w:pStyle w:val="5"/>
            <w:shd w:val="clear" w:color="auto" w:fill="FFFFFF"/>
            <w:spacing w:line="560" w:lineRule="exact"/>
            <w:ind w:firstLine="640" w:firstLineChars="200"/>
          </w:pPr>
        </w:pPrChange>
      </w:pPr>
      <w:r>
        <w:rPr>
          <w:rFonts w:hint="eastAsia" w:ascii="宋体" w:hAnsi="宋体" w:eastAsia="宋体" w:cs="宋体"/>
          <w:kern w:val="2"/>
          <w:sz w:val="24"/>
          <w:szCs w:val="24"/>
          <w:rPrChange w:id="172" w:author="hp" w:date="2018-05-31T19:00:10Z">
            <w:rPr>
              <w:rFonts w:hint="eastAsia" w:ascii="仿宋_GB2312" w:eastAsia="仿宋_GB2312" w:hAnsiTheme="minorHAnsi" w:cstheme="minorBidi"/>
              <w:kern w:val="2"/>
              <w:sz w:val="32"/>
              <w:szCs w:val="32"/>
            </w:rPr>
          </w:rPrChange>
        </w:rPr>
        <w:t xml:space="preserve">所有申报重点团队的项目均须填写《2018年海南大学**学院暑期社会实践活动重点团队立项申报表》。（附件2）所有申报材料须由学院初审、汇总、并排序。重点团队立项申报表、汇总表纸质版一式一份，要求学院主管领导签字盖章后由学院统一交到校团委（思源学堂404室）。同时，电子版以“**学院”命名发至xtwzzk@163.com。 </w:t>
      </w:r>
      <w:ins w:id="173" w:author="hp" w:date="2018-05-31T19:00:45Z">
        <w:r>
          <w:rPr>
            <w:rFonts w:hint="eastAsia" w:cs="宋体"/>
            <w:kern w:val="2"/>
            <w:sz w:val="24"/>
            <w:szCs w:val="24"/>
            <w:lang w:eastAsia="zh-CN"/>
          </w:rPr>
          <w:t>材料</w:t>
        </w:r>
      </w:ins>
      <w:ins w:id="174" w:author="hp" w:date="2018-05-31T19:00:46Z">
        <w:r>
          <w:rPr>
            <w:rFonts w:hint="eastAsia" w:cs="宋体"/>
            <w:kern w:val="2"/>
            <w:sz w:val="24"/>
            <w:szCs w:val="24"/>
            <w:lang w:eastAsia="zh-CN"/>
          </w:rPr>
          <w:t>报送</w:t>
        </w:r>
      </w:ins>
      <w:ins w:id="175" w:author="hp" w:date="2018-05-31T19:00:47Z">
        <w:r>
          <w:rPr>
            <w:rFonts w:hint="eastAsia" w:cs="宋体"/>
            <w:kern w:val="2"/>
            <w:sz w:val="24"/>
            <w:szCs w:val="24"/>
            <w:lang w:eastAsia="zh-CN"/>
          </w:rPr>
          <w:t>的</w:t>
        </w:r>
      </w:ins>
      <w:ins w:id="176" w:author="hp" w:date="2018-05-31T19:00:49Z">
        <w:r>
          <w:rPr>
            <w:rFonts w:hint="eastAsia" w:cs="宋体"/>
            <w:kern w:val="2"/>
            <w:sz w:val="24"/>
            <w:szCs w:val="24"/>
            <w:lang w:eastAsia="zh-CN"/>
          </w:rPr>
          <w:t>截止</w:t>
        </w:r>
      </w:ins>
      <w:ins w:id="177" w:author="hp" w:date="2018-05-31T19:00:50Z">
        <w:r>
          <w:rPr>
            <w:rFonts w:hint="eastAsia" w:cs="宋体"/>
            <w:kern w:val="2"/>
            <w:sz w:val="24"/>
            <w:szCs w:val="24"/>
            <w:lang w:eastAsia="zh-CN"/>
          </w:rPr>
          <w:t>时间</w:t>
        </w:r>
      </w:ins>
      <w:ins w:id="178" w:author="hp" w:date="2018-05-31T19:00:51Z">
        <w:r>
          <w:rPr>
            <w:rFonts w:hint="eastAsia" w:cs="宋体"/>
            <w:kern w:val="2"/>
            <w:sz w:val="24"/>
            <w:szCs w:val="24"/>
            <w:lang w:eastAsia="zh-CN"/>
          </w:rPr>
          <w:t>：</w:t>
        </w:r>
      </w:ins>
      <w:ins w:id="179" w:author="hp" w:date="2018-05-31T19:01:16Z">
        <w:r>
          <w:rPr>
            <w:rFonts w:hint="eastAsia" w:cs="宋体"/>
            <w:kern w:val="2"/>
            <w:sz w:val="24"/>
            <w:szCs w:val="24"/>
            <w:lang w:val="en-US" w:eastAsia="zh-CN"/>
          </w:rPr>
          <w:t>2</w:t>
        </w:r>
      </w:ins>
      <w:ins w:id="180" w:author="hp" w:date="2018-05-31T19:01:19Z">
        <w:r>
          <w:rPr>
            <w:rFonts w:hint="eastAsia" w:cs="宋体"/>
            <w:kern w:val="2"/>
            <w:sz w:val="24"/>
            <w:szCs w:val="24"/>
            <w:lang w:val="en-US" w:eastAsia="zh-CN"/>
          </w:rPr>
          <w:t>018</w:t>
        </w:r>
      </w:ins>
      <w:ins w:id="181" w:author="hp" w:date="2018-05-31T19:01:21Z">
        <w:r>
          <w:rPr>
            <w:rFonts w:hint="eastAsia" w:cs="宋体"/>
            <w:kern w:val="2"/>
            <w:sz w:val="24"/>
            <w:szCs w:val="24"/>
            <w:lang w:val="en-US" w:eastAsia="zh-CN"/>
          </w:rPr>
          <w:t>年</w:t>
        </w:r>
      </w:ins>
      <w:ins w:id="182" w:author="hp" w:date="2018-05-31T19:01:22Z">
        <w:r>
          <w:rPr>
            <w:rFonts w:hint="eastAsia" w:cs="宋体"/>
            <w:kern w:val="2"/>
            <w:sz w:val="24"/>
            <w:szCs w:val="24"/>
            <w:lang w:val="en-US" w:eastAsia="zh-CN"/>
          </w:rPr>
          <w:t>6</w:t>
        </w:r>
      </w:ins>
      <w:ins w:id="183" w:author="hp" w:date="2018-05-31T19:01:23Z">
        <w:r>
          <w:rPr>
            <w:rFonts w:hint="eastAsia" w:cs="宋体"/>
            <w:kern w:val="2"/>
            <w:sz w:val="24"/>
            <w:szCs w:val="24"/>
            <w:lang w:val="en-US" w:eastAsia="zh-CN"/>
          </w:rPr>
          <w:t>月</w:t>
        </w:r>
      </w:ins>
      <w:ins w:id="184" w:author="hp" w:date="2018-05-31T19:01:24Z">
        <w:r>
          <w:rPr>
            <w:rFonts w:hint="eastAsia" w:cs="宋体"/>
            <w:kern w:val="2"/>
            <w:sz w:val="24"/>
            <w:szCs w:val="24"/>
            <w:lang w:val="en-US" w:eastAsia="zh-CN"/>
          </w:rPr>
          <w:t>20</w:t>
        </w:r>
      </w:ins>
      <w:ins w:id="185" w:author="hp" w:date="2018-05-31T19:01:25Z">
        <w:r>
          <w:rPr>
            <w:rFonts w:hint="eastAsia" w:cs="宋体"/>
            <w:kern w:val="2"/>
            <w:sz w:val="24"/>
            <w:szCs w:val="24"/>
            <w:lang w:val="en-US" w:eastAsia="zh-CN"/>
          </w:rPr>
          <w:t>日</w:t>
        </w:r>
      </w:ins>
      <w:ins w:id="186" w:author="hp" w:date="2018-05-31T19:01:26Z">
        <w:r>
          <w:rPr>
            <w:rFonts w:hint="eastAsia" w:cs="宋体"/>
            <w:kern w:val="2"/>
            <w:sz w:val="24"/>
            <w:szCs w:val="24"/>
            <w:lang w:val="en-US" w:eastAsia="zh-CN"/>
          </w:rPr>
          <w:t>。</w:t>
        </w:r>
      </w:ins>
    </w:p>
    <w:p>
      <w:pPr>
        <w:pStyle w:val="5"/>
        <w:shd w:val="clear" w:color="auto" w:fill="FFFFFF"/>
        <w:spacing w:before="0" w:beforeLines="0" w:beforeAutospacing="0" w:line="360" w:lineRule="auto"/>
        <w:ind w:firstLine="640" w:firstLineChars="200"/>
        <w:rPr>
          <w:rFonts w:hint="eastAsia" w:ascii="宋体" w:hAnsi="宋体" w:eastAsia="宋体" w:cs="宋体"/>
          <w:kern w:val="2"/>
          <w:sz w:val="24"/>
          <w:szCs w:val="24"/>
          <w:rPrChange w:id="188" w:author="hp" w:date="2018-05-31T19:00:10Z">
            <w:rPr>
              <w:rFonts w:ascii="仿宋_GB2312" w:eastAsia="仿宋_GB2312" w:hAnsiTheme="minorHAnsi" w:cstheme="minorBidi"/>
              <w:kern w:val="2"/>
              <w:sz w:val="32"/>
              <w:szCs w:val="32"/>
            </w:rPr>
          </w:rPrChange>
        </w:rPr>
        <w:pPrChange w:id="187" w:author="hp" w:date="2018-05-31T19:00:15Z">
          <w:pPr>
            <w:pStyle w:val="5"/>
            <w:shd w:val="clear" w:color="auto" w:fill="FFFFFF"/>
            <w:spacing w:line="560" w:lineRule="exact"/>
            <w:ind w:firstLine="640" w:firstLineChars="200"/>
          </w:pPr>
        </w:pPrChange>
      </w:pPr>
    </w:p>
    <w:p>
      <w:pPr>
        <w:pStyle w:val="5"/>
        <w:shd w:val="clear" w:color="auto" w:fill="FFFFFF"/>
        <w:spacing w:before="0" w:beforeLines="0" w:beforeAutospacing="0" w:line="360" w:lineRule="auto"/>
        <w:ind w:firstLine="643" w:firstLineChars="200"/>
        <w:rPr>
          <w:rFonts w:hint="eastAsia" w:ascii="宋体" w:hAnsi="宋体" w:eastAsia="宋体" w:cs="宋体"/>
          <w:kern w:val="2"/>
          <w:sz w:val="24"/>
          <w:szCs w:val="24"/>
          <w:rPrChange w:id="190" w:author="hp" w:date="2018-05-31T19:00:10Z">
            <w:rPr>
              <w:rFonts w:ascii="仿宋_GB2312" w:eastAsia="仿宋_GB2312" w:hAnsiTheme="minorHAnsi" w:cstheme="minorBidi"/>
              <w:kern w:val="2"/>
              <w:sz w:val="32"/>
              <w:szCs w:val="32"/>
            </w:rPr>
          </w:rPrChange>
        </w:rPr>
        <w:pPrChange w:id="189" w:author="hp" w:date="2018-05-31T19:00:15Z">
          <w:pPr>
            <w:pStyle w:val="5"/>
            <w:shd w:val="clear" w:color="auto" w:fill="FFFFFF"/>
            <w:spacing w:line="480" w:lineRule="auto"/>
            <w:ind w:firstLine="643" w:firstLineChars="200"/>
          </w:pPr>
        </w:pPrChange>
      </w:pPr>
      <w:r>
        <w:rPr>
          <w:rFonts w:hint="eastAsia" w:ascii="宋体" w:hAnsi="宋体" w:eastAsia="宋体" w:cs="宋体"/>
          <w:b/>
          <w:bCs/>
          <w:kern w:val="2"/>
          <w:sz w:val="24"/>
          <w:szCs w:val="24"/>
          <w:rPrChange w:id="191" w:author="hp" w:date="2018-05-31T19:00:10Z">
            <w:rPr>
              <w:rFonts w:hint="eastAsia" w:ascii="仿宋_GB2312" w:eastAsia="仿宋_GB2312" w:hAnsiTheme="minorHAnsi" w:cstheme="minorBidi"/>
              <w:b/>
              <w:bCs/>
              <w:kern w:val="2"/>
              <w:sz w:val="32"/>
              <w:szCs w:val="32"/>
            </w:rPr>
          </w:rPrChange>
        </w:rPr>
        <w:t>联系人：</w:t>
      </w:r>
      <w:r>
        <w:rPr>
          <w:rFonts w:hint="eastAsia" w:ascii="宋体" w:hAnsi="宋体" w:eastAsia="宋体" w:cs="宋体"/>
          <w:kern w:val="2"/>
          <w:sz w:val="24"/>
          <w:szCs w:val="24"/>
          <w:rPrChange w:id="192" w:author="hp" w:date="2018-05-31T19:00:10Z">
            <w:rPr>
              <w:rFonts w:hint="eastAsia" w:ascii="仿宋_GB2312" w:eastAsia="仿宋_GB2312" w:hAnsiTheme="minorHAnsi" w:cstheme="minorBidi"/>
              <w:kern w:val="2"/>
              <w:sz w:val="32"/>
              <w:szCs w:val="32"/>
            </w:rPr>
          </w:rPrChange>
        </w:rPr>
        <w:t>杨智伟</w:t>
      </w:r>
    </w:p>
    <w:p>
      <w:pPr>
        <w:pStyle w:val="5"/>
        <w:shd w:val="clear" w:color="auto" w:fill="FFFFFF"/>
        <w:spacing w:before="0" w:beforeLines="0" w:beforeAutospacing="0" w:line="360" w:lineRule="auto"/>
        <w:ind w:firstLine="643" w:firstLineChars="200"/>
        <w:rPr>
          <w:rFonts w:hint="eastAsia" w:ascii="宋体" w:hAnsi="宋体" w:eastAsia="宋体" w:cs="宋体"/>
          <w:kern w:val="2"/>
          <w:sz w:val="24"/>
          <w:szCs w:val="24"/>
          <w:rPrChange w:id="194" w:author="hp" w:date="2018-05-31T19:00:10Z">
            <w:rPr>
              <w:rFonts w:ascii="仿宋_GB2312" w:eastAsia="仿宋_GB2312" w:hAnsiTheme="minorHAnsi" w:cstheme="minorBidi"/>
              <w:kern w:val="2"/>
              <w:sz w:val="32"/>
              <w:szCs w:val="32"/>
            </w:rPr>
          </w:rPrChange>
        </w:rPr>
        <w:pPrChange w:id="193" w:author="hp" w:date="2018-05-31T19:00:15Z">
          <w:pPr>
            <w:pStyle w:val="5"/>
            <w:shd w:val="clear" w:color="auto" w:fill="FFFFFF"/>
            <w:spacing w:line="480" w:lineRule="auto"/>
            <w:ind w:firstLine="643" w:firstLineChars="200"/>
          </w:pPr>
        </w:pPrChange>
      </w:pPr>
      <w:r>
        <w:rPr>
          <w:rFonts w:hint="eastAsia" w:ascii="宋体" w:hAnsi="宋体" w:eastAsia="宋体" w:cs="宋体"/>
          <w:b/>
          <w:bCs/>
          <w:kern w:val="2"/>
          <w:sz w:val="24"/>
          <w:szCs w:val="24"/>
          <w:rPrChange w:id="195" w:author="hp" w:date="2018-05-31T19:00:10Z">
            <w:rPr>
              <w:rFonts w:hint="eastAsia" w:ascii="仿宋_GB2312" w:eastAsia="仿宋_GB2312" w:hAnsiTheme="minorHAnsi" w:cstheme="minorBidi"/>
              <w:b/>
              <w:bCs/>
              <w:kern w:val="2"/>
              <w:sz w:val="32"/>
              <w:szCs w:val="32"/>
            </w:rPr>
          </w:rPrChange>
        </w:rPr>
        <w:t>电话：</w:t>
      </w:r>
      <w:r>
        <w:rPr>
          <w:rFonts w:hint="eastAsia" w:ascii="宋体" w:hAnsi="宋体" w:eastAsia="宋体" w:cs="宋体"/>
          <w:kern w:val="2"/>
          <w:sz w:val="24"/>
          <w:szCs w:val="24"/>
          <w:rPrChange w:id="196" w:author="hp" w:date="2018-05-31T19:00:10Z">
            <w:rPr>
              <w:rFonts w:hint="eastAsia" w:ascii="仿宋_GB2312" w:eastAsia="仿宋_GB2312" w:hAnsiTheme="minorHAnsi" w:cstheme="minorBidi"/>
              <w:kern w:val="2"/>
              <w:sz w:val="32"/>
              <w:szCs w:val="32"/>
            </w:rPr>
          </w:rPrChange>
        </w:rPr>
        <w:t>0898-66267908</w:t>
      </w:r>
    </w:p>
    <w:p>
      <w:pPr>
        <w:pStyle w:val="5"/>
        <w:shd w:val="clear" w:color="auto" w:fill="FFFFFF"/>
        <w:spacing w:before="0" w:beforeLines="0" w:beforeAutospacing="0" w:line="360" w:lineRule="auto"/>
        <w:ind w:firstLine="643" w:firstLineChars="200"/>
        <w:rPr>
          <w:rFonts w:hint="eastAsia" w:ascii="宋体" w:hAnsi="宋体" w:eastAsia="宋体" w:cs="宋体"/>
          <w:kern w:val="2"/>
          <w:sz w:val="24"/>
          <w:szCs w:val="24"/>
          <w:rPrChange w:id="198" w:author="hp" w:date="2018-05-31T19:00:10Z">
            <w:rPr>
              <w:rFonts w:ascii="仿宋_GB2312" w:eastAsia="仿宋_GB2312" w:hAnsiTheme="minorHAnsi" w:cstheme="minorBidi"/>
              <w:kern w:val="2"/>
              <w:sz w:val="32"/>
              <w:szCs w:val="32"/>
            </w:rPr>
          </w:rPrChange>
        </w:rPr>
        <w:pPrChange w:id="197" w:author="hp" w:date="2018-05-31T19:00:15Z">
          <w:pPr>
            <w:pStyle w:val="5"/>
            <w:shd w:val="clear" w:color="auto" w:fill="FFFFFF"/>
            <w:spacing w:line="480" w:lineRule="auto"/>
            <w:ind w:firstLine="643" w:firstLineChars="200"/>
          </w:pPr>
        </w:pPrChange>
      </w:pPr>
      <w:r>
        <w:rPr>
          <w:rFonts w:hint="eastAsia" w:ascii="宋体" w:hAnsi="宋体" w:eastAsia="宋体" w:cs="宋体"/>
          <w:b/>
          <w:bCs/>
          <w:kern w:val="2"/>
          <w:sz w:val="24"/>
          <w:szCs w:val="24"/>
          <w:rPrChange w:id="199" w:author="hp" w:date="2018-05-31T19:00:10Z">
            <w:rPr>
              <w:rFonts w:hint="eastAsia" w:ascii="仿宋_GB2312" w:eastAsia="仿宋_GB2312" w:hAnsiTheme="minorHAnsi" w:cstheme="minorBidi"/>
              <w:b/>
              <w:bCs/>
              <w:kern w:val="2"/>
              <w:sz w:val="32"/>
              <w:szCs w:val="32"/>
            </w:rPr>
          </w:rPrChange>
        </w:rPr>
        <w:t>电子邮箱：</w:t>
      </w:r>
      <w:r>
        <w:rPr>
          <w:rFonts w:hint="eastAsia" w:ascii="宋体" w:hAnsi="宋体" w:eastAsia="宋体" w:cs="宋体"/>
          <w:kern w:val="2"/>
          <w:sz w:val="24"/>
          <w:szCs w:val="24"/>
          <w:rPrChange w:id="200" w:author="hp" w:date="2018-05-31T19:00:10Z">
            <w:rPr>
              <w:rFonts w:hint="eastAsia" w:ascii="仿宋_GB2312" w:eastAsia="仿宋_GB2312" w:hAnsiTheme="minorHAnsi" w:cstheme="minorBidi"/>
              <w:kern w:val="2"/>
              <w:sz w:val="32"/>
              <w:szCs w:val="32"/>
            </w:rPr>
          </w:rPrChange>
        </w:rPr>
        <w:t xml:space="preserve">xtwzzk@163.com </w:t>
      </w:r>
    </w:p>
    <w:p>
      <w:pPr>
        <w:pStyle w:val="5"/>
        <w:shd w:val="clear" w:color="auto" w:fill="FFFFFF"/>
        <w:spacing w:before="0" w:beforeLines="0" w:beforeAutospacing="0" w:line="360" w:lineRule="auto"/>
        <w:ind w:firstLine="643" w:firstLineChars="200"/>
        <w:rPr>
          <w:rFonts w:hint="eastAsia" w:ascii="宋体" w:hAnsi="宋体" w:eastAsia="宋体" w:cs="宋体"/>
          <w:kern w:val="2"/>
          <w:sz w:val="24"/>
          <w:szCs w:val="24"/>
          <w:rPrChange w:id="202" w:author="hp" w:date="2018-05-31T19:00:10Z">
            <w:rPr>
              <w:rFonts w:ascii="仿宋_GB2312" w:eastAsia="仿宋_GB2312" w:hAnsiTheme="minorHAnsi" w:cstheme="minorBidi"/>
              <w:kern w:val="2"/>
              <w:sz w:val="32"/>
              <w:szCs w:val="32"/>
            </w:rPr>
          </w:rPrChange>
        </w:rPr>
        <w:pPrChange w:id="201" w:author="hp" w:date="2018-05-31T19:00:15Z">
          <w:pPr>
            <w:pStyle w:val="5"/>
            <w:shd w:val="clear" w:color="auto" w:fill="FFFFFF"/>
            <w:spacing w:line="480" w:lineRule="auto"/>
            <w:ind w:firstLine="643" w:firstLineChars="200"/>
          </w:pPr>
        </w:pPrChange>
      </w:pPr>
      <w:r>
        <w:rPr>
          <w:rFonts w:hint="eastAsia" w:ascii="宋体" w:hAnsi="宋体" w:eastAsia="宋体" w:cs="宋体"/>
          <w:b/>
          <w:bCs/>
          <w:kern w:val="2"/>
          <w:sz w:val="24"/>
          <w:szCs w:val="24"/>
          <w:rPrChange w:id="203" w:author="hp" w:date="2018-05-31T19:00:10Z">
            <w:rPr>
              <w:rFonts w:hint="eastAsia" w:ascii="仿宋_GB2312" w:eastAsia="仿宋_GB2312" w:hAnsiTheme="minorHAnsi" w:cstheme="minorBidi"/>
              <w:b/>
              <w:bCs/>
              <w:kern w:val="2"/>
              <w:sz w:val="32"/>
              <w:szCs w:val="32"/>
            </w:rPr>
          </w:rPrChange>
        </w:rPr>
        <w:t>官方网站：</w:t>
      </w:r>
      <w:r>
        <w:rPr>
          <w:rFonts w:hint="eastAsia" w:ascii="宋体" w:hAnsi="宋体" w:eastAsia="宋体" w:cs="宋体"/>
          <w:kern w:val="2"/>
          <w:sz w:val="24"/>
          <w:szCs w:val="24"/>
          <w:rPrChange w:id="204" w:author="hp" w:date="2018-05-31T19:00:10Z">
            <w:rPr>
              <w:rFonts w:hint="eastAsia" w:ascii="仿宋_GB2312" w:eastAsia="仿宋_GB2312" w:hAnsiTheme="minorHAnsi" w:cstheme="minorBidi"/>
              <w:kern w:val="2"/>
              <w:sz w:val="32"/>
              <w:szCs w:val="32"/>
            </w:rPr>
          </w:rPrChange>
        </w:rPr>
        <w:t xml:space="preserve">http://sxx.youth.cn </w:t>
      </w:r>
    </w:p>
    <w:p>
      <w:pPr>
        <w:pStyle w:val="5"/>
        <w:shd w:val="clear" w:color="auto" w:fill="FFFFFF"/>
        <w:spacing w:before="0" w:beforeLines="0" w:beforeAutospacing="0" w:line="360" w:lineRule="auto"/>
        <w:rPr>
          <w:del w:id="206" w:author="hp" w:date="2018-05-31T19:01:50Z"/>
          <w:rFonts w:hint="eastAsia" w:ascii="宋体" w:hAnsi="宋体" w:eastAsia="宋体"/>
          <w:sz w:val="24"/>
          <w:szCs w:val="24"/>
          <w:rPrChange w:id="207" w:author="hp" w:date="2018-05-31T19:00:10Z">
            <w:rPr>
              <w:del w:id="208" w:author="hp" w:date="2018-05-31T19:01:50Z"/>
              <w:rFonts w:ascii="仿宋_GB2312" w:hAnsi="黑体" w:eastAsia="仿宋_GB2312"/>
              <w:sz w:val="32"/>
              <w:szCs w:val="32"/>
            </w:rPr>
          </w:rPrChange>
        </w:rPr>
        <w:pPrChange w:id="205" w:author="hp" w:date="2018-05-31T19:00:15Z">
          <w:pPr>
            <w:pStyle w:val="5"/>
            <w:shd w:val="clear" w:color="auto" w:fill="FFFFFF"/>
            <w:spacing w:line="480" w:lineRule="auto"/>
          </w:pPr>
        </w:pPrChange>
      </w:pPr>
      <w:r>
        <w:rPr>
          <w:rFonts w:hint="eastAsia" w:ascii="宋体" w:hAnsi="宋体" w:eastAsia="宋体" w:cs="宋体"/>
          <w:b/>
          <w:sz w:val="24"/>
          <w:szCs w:val="24"/>
          <w:shd w:val="clear" w:color="auto" w:fill="FFFFFF"/>
          <w:rPrChange w:id="209" w:author="hp" w:date="2018-05-31T19:00:10Z">
            <w:rPr>
              <w:rFonts w:hint="eastAsia" w:ascii="仿宋_GB2312" w:hAnsi="黑体" w:eastAsia="仿宋_GB2312" w:cs="仿宋_GB2312"/>
              <w:b/>
              <w:sz w:val="32"/>
              <w:szCs w:val="32"/>
              <w:shd w:val="clear" w:color="auto" w:fill="FFFFFF"/>
            </w:rPr>
          </w:rPrChange>
        </w:rPr>
        <w:t>附件：</w:t>
      </w:r>
    </w:p>
    <w:p>
      <w:pPr>
        <w:pStyle w:val="5"/>
        <w:shd w:val="clear" w:color="auto" w:fill="FFFFFF"/>
        <w:spacing w:before="0" w:beforeLines="0" w:beforeAutospacing="0" w:line="360" w:lineRule="auto"/>
        <w:ind w:firstLine="0" w:firstLineChars="0"/>
        <w:rPr>
          <w:sz w:val="24"/>
          <w:szCs w:val="24"/>
          <w:rPrChange w:id="211" w:author="hp" w:date="2018-05-31T19:00:10Z">
            <w:rPr>
              <w:sz w:val="32"/>
              <w:szCs w:val="32"/>
            </w:rPr>
          </w:rPrChange>
        </w:rPr>
        <w:pPrChange w:id="210" w:author="hp" w:date="2018-05-31T19:01:50Z">
          <w:pPr>
            <w:pStyle w:val="5"/>
            <w:spacing w:line="560" w:lineRule="exact"/>
            <w:ind w:firstLine="640" w:firstLineChars="200"/>
          </w:pPr>
        </w:pPrChange>
      </w:pPr>
      <w:r>
        <w:rPr>
          <w:rFonts w:hint="eastAsia" w:ascii="宋体" w:eastAsia="宋体" w:cs="宋体"/>
          <w:sz w:val="24"/>
          <w:szCs w:val="24"/>
          <w:shd w:val="clear" w:color="auto" w:fill="FFFFFF"/>
          <w:rPrChange w:id="212" w:author="hp" w:date="2018-05-31T19:00:10Z">
            <w:rPr>
              <w:rFonts w:hint="eastAsia" w:ascii="仿宋_GB2312" w:eastAsia="仿宋_GB2312" w:cs="仿宋_GB2312"/>
              <w:sz w:val="32"/>
              <w:szCs w:val="32"/>
              <w:shd w:val="clear" w:color="auto" w:fill="FFFFFF"/>
            </w:rPr>
          </w:rPrChange>
        </w:rPr>
        <w:t>1.2018年海南大学**学院暑期三下乡社会实践活动团队申报汇总表</w:t>
      </w:r>
    </w:p>
    <w:p>
      <w:pPr>
        <w:pStyle w:val="5"/>
        <w:spacing w:before="0" w:beforeLines="0" w:beforeAutospacing="0" w:line="360" w:lineRule="auto"/>
        <w:ind w:firstLine="720" w:firstLineChars="300"/>
        <w:rPr>
          <w:sz w:val="24"/>
          <w:szCs w:val="24"/>
          <w:rPrChange w:id="214" w:author="hp" w:date="2018-05-31T19:00:10Z">
            <w:rPr>
              <w:sz w:val="32"/>
              <w:szCs w:val="32"/>
            </w:rPr>
          </w:rPrChange>
        </w:rPr>
        <w:pPrChange w:id="213" w:author="hp" w:date="2018-05-31T19:01:53Z">
          <w:pPr>
            <w:pStyle w:val="5"/>
            <w:spacing w:line="560" w:lineRule="exact"/>
            <w:ind w:firstLine="640" w:firstLineChars="200"/>
          </w:pPr>
        </w:pPrChange>
      </w:pPr>
      <w:r>
        <w:rPr>
          <w:rFonts w:hint="eastAsia" w:ascii="宋体" w:eastAsia="宋体" w:cs="宋体"/>
          <w:sz w:val="24"/>
          <w:szCs w:val="24"/>
          <w:shd w:val="clear" w:color="auto" w:fill="FFFFFF"/>
          <w:rPrChange w:id="215" w:author="hp" w:date="2018-05-31T19:00:10Z">
            <w:rPr>
              <w:rFonts w:hint="eastAsia" w:ascii="仿宋_GB2312" w:eastAsia="仿宋_GB2312" w:cs="仿宋_GB2312"/>
              <w:sz w:val="32"/>
              <w:szCs w:val="32"/>
              <w:shd w:val="clear" w:color="auto" w:fill="FFFFFF"/>
            </w:rPr>
          </w:rPrChange>
        </w:rPr>
        <w:t>2.2018年海南大学**学院暑期三下乡社会实践重点团队立项申报表</w:t>
      </w:r>
    </w:p>
    <w:p>
      <w:pPr>
        <w:pStyle w:val="5"/>
        <w:spacing w:before="0" w:beforeLines="0" w:beforeAutospacing="0" w:line="360" w:lineRule="auto"/>
        <w:ind w:firstLine="720" w:firstLineChars="300"/>
        <w:rPr>
          <w:rFonts w:hint="eastAsia" w:ascii="宋体" w:eastAsia="宋体" w:cs="宋体"/>
          <w:sz w:val="24"/>
          <w:szCs w:val="24"/>
          <w:shd w:val="clear" w:color="auto" w:fill="FFFFFF"/>
          <w:rPrChange w:id="217" w:author="hp" w:date="2018-05-31T19:00:10Z">
            <w:rPr>
              <w:rFonts w:ascii="仿宋_GB2312" w:eastAsia="仿宋_GB2312" w:cs="仿宋_GB2312"/>
              <w:sz w:val="32"/>
              <w:szCs w:val="32"/>
              <w:shd w:val="clear" w:color="auto" w:fill="FFFFFF"/>
            </w:rPr>
          </w:rPrChange>
        </w:rPr>
        <w:pPrChange w:id="216" w:author="hp" w:date="2018-05-31T19:01:54Z">
          <w:pPr>
            <w:pStyle w:val="5"/>
            <w:spacing w:line="560" w:lineRule="exact"/>
            <w:ind w:firstLine="640" w:firstLineChars="200"/>
          </w:pPr>
        </w:pPrChange>
      </w:pPr>
      <w:r>
        <w:rPr>
          <w:rFonts w:hint="eastAsia" w:ascii="宋体" w:eastAsia="宋体" w:cs="宋体"/>
          <w:sz w:val="24"/>
          <w:szCs w:val="24"/>
          <w:shd w:val="clear" w:color="auto" w:fill="FFFFFF"/>
          <w:rPrChange w:id="218" w:author="hp" w:date="2018-05-31T19:00:10Z">
            <w:rPr>
              <w:rFonts w:hint="eastAsia" w:ascii="仿宋_GB2312" w:eastAsia="仿宋_GB2312" w:cs="仿宋_GB2312"/>
              <w:sz w:val="32"/>
              <w:szCs w:val="32"/>
              <w:shd w:val="clear" w:color="auto" w:fill="FFFFFF"/>
            </w:rPr>
          </w:rPrChange>
        </w:rPr>
        <w:t>3.实践论文（调查报告）排版打印格式要求</w:t>
      </w:r>
    </w:p>
    <w:bookmarkEnd w:id="0"/>
    <w:p>
      <w:pPr>
        <w:spacing w:beforeLines="0" w:afterLines="100" w:line="360" w:lineRule="auto"/>
        <w:rPr>
          <w:rFonts w:hint="eastAsia" w:ascii="宋体" w:hAnsi="宋体" w:eastAsia="宋体" w:cs="宋体"/>
          <w:color w:val="000000"/>
          <w:sz w:val="24"/>
          <w:szCs w:val="24"/>
          <w:rPrChange w:id="220" w:author="hp" w:date="2018-05-31T19:00:10Z">
            <w:rPr>
              <w:rFonts w:ascii="黑体" w:hAnsi="黑体" w:eastAsia="黑体" w:cs="黑体"/>
              <w:color w:val="000000"/>
              <w:sz w:val="32"/>
              <w:szCs w:val="32"/>
            </w:rPr>
          </w:rPrChange>
        </w:rPr>
        <w:pPrChange w:id="219" w:author="hp" w:date="2018-05-31T19:00:15Z">
          <w:pPr>
            <w:spacing w:afterLines="100" w:line="480" w:lineRule="exact"/>
          </w:pPr>
        </w:pPrChange>
      </w:pPr>
    </w:p>
    <w:p>
      <w:pPr>
        <w:spacing w:beforeLines="0" w:afterLines="100" w:line="360" w:lineRule="auto"/>
        <w:rPr>
          <w:rFonts w:hint="eastAsia" w:ascii="宋体" w:hAnsi="宋体" w:eastAsia="宋体" w:cs="宋体"/>
          <w:color w:val="000000"/>
          <w:sz w:val="24"/>
          <w:szCs w:val="24"/>
          <w:rPrChange w:id="222" w:author="hp" w:date="2018-05-31T19:00:10Z">
            <w:rPr>
              <w:rFonts w:ascii="黑体" w:hAnsi="黑体" w:eastAsia="黑体" w:cs="黑体"/>
              <w:color w:val="000000"/>
              <w:sz w:val="32"/>
              <w:szCs w:val="32"/>
            </w:rPr>
          </w:rPrChange>
        </w:rPr>
        <w:pPrChange w:id="221" w:author="hp" w:date="2018-05-31T19:00:15Z">
          <w:pPr>
            <w:spacing w:afterLines="100" w:line="480" w:lineRule="exact"/>
          </w:pPr>
        </w:pPrChange>
      </w:pPr>
    </w:p>
    <w:p>
      <w:pPr>
        <w:spacing w:beforeLines="0" w:afterLines="100" w:line="360" w:lineRule="auto"/>
        <w:rPr>
          <w:rFonts w:hint="eastAsia" w:ascii="宋体" w:hAnsi="宋体" w:eastAsia="宋体" w:cs="宋体"/>
          <w:color w:val="000000"/>
          <w:sz w:val="24"/>
          <w:szCs w:val="24"/>
          <w:rPrChange w:id="224" w:author="hp" w:date="2018-05-31T19:00:10Z">
            <w:rPr>
              <w:rFonts w:ascii="黑体" w:hAnsi="黑体" w:eastAsia="黑体" w:cs="黑体"/>
              <w:color w:val="000000"/>
              <w:sz w:val="32"/>
              <w:szCs w:val="32"/>
            </w:rPr>
          </w:rPrChange>
        </w:rPr>
        <w:pPrChange w:id="223" w:author="hp" w:date="2018-05-31T19:00:15Z">
          <w:pPr>
            <w:spacing w:afterLines="100" w:line="480" w:lineRule="exact"/>
          </w:pPr>
        </w:pPrChange>
      </w:pPr>
    </w:p>
    <w:p>
      <w:pPr>
        <w:spacing w:beforeLines="0" w:afterLines="100" w:line="360" w:lineRule="auto"/>
        <w:rPr>
          <w:rFonts w:hint="eastAsia" w:ascii="宋体" w:hAnsi="宋体" w:eastAsia="宋体" w:cs="宋体"/>
          <w:color w:val="000000"/>
          <w:sz w:val="24"/>
          <w:szCs w:val="24"/>
          <w:rPrChange w:id="226" w:author="hp" w:date="2018-05-31T19:00:10Z">
            <w:rPr>
              <w:rFonts w:ascii="黑体" w:hAnsi="黑体" w:eastAsia="黑体" w:cs="黑体"/>
              <w:color w:val="000000"/>
              <w:sz w:val="32"/>
              <w:szCs w:val="32"/>
            </w:rPr>
          </w:rPrChange>
        </w:rPr>
        <w:pPrChange w:id="225" w:author="hp" w:date="2018-05-31T19:00:15Z">
          <w:pPr>
            <w:spacing w:afterLines="100" w:line="480" w:lineRule="exact"/>
          </w:pPr>
        </w:pPrChange>
      </w:pPr>
    </w:p>
    <w:p>
      <w:pPr>
        <w:spacing w:beforeLines="0" w:afterLines="100" w:line="360" w:lineRule="auto"/>
        <w:rPr>
          <w:rFonts w:hint="eastAsia" w:ascii="宋体" w:hAnsi="宋体" w:eastAsia="宋体" w:cs="宋体"/>
          <w:color w:val="000000"/>
          <w:sz w:val="24"/>
          <w:szCs w:val="24"/>
          <w:rPrChange w:id="228" w:author="hp" w:date="2018-05-31T19:00:10Z">
            <w:rPr>
              <w:rFonts w:ascii="黑体" w:hAnsi="黑体" w:eastAsia="黑体" w:cs="黑体"/>
              <w:color w:val="000000"/>
              <w:sz w:val="32"/>
              <w:szCs w:val="32"/>
            </w:rPr>
          </w:rPrChange>
        </w:rPr>
        <w:pPrChange w:id="227" w:author="hp" w:date="2018-05-31T19:00:15Z">
          <w:pPr>
            <w:spacing w:afterLines="100" w:line="480" w:lineRule="exact"/>
          </w:pPr>
        </w:pPrChange>
      </w:pPr>
    </w:p>
    <w:p>
      <w:pPr>
        <w:spacing w:afterLines="100" w:line="480" w:lineRule="exact"/>
        <w:rPr>
          <w:rFonts w:ascii="黑体" w:hAnsi="黑体" w:eastAsia="黑体" w:cs="黑体"/>
          <w:color w:val="000000"/>
          <w:sz w:val="32"/>
          <w:szCs w:val="32"/>
        </w:rPr>
      </w:pPr>
    </w:p>
    <w:p>
      <w:pPr>
        <w:spacing w:afterLines="100" w:line="480" w:lineRule="exact"/>
        <w:rPr>
          <w:del w:id="229" w:author="hp" w:date="2018-05-31T11:12:00Z"/>
          <w:rFonts w:ascii="黑体" w:hAnsi="黑体" w:eastAsia="黑体" w:cs="黑体"/>
          <w:color w:val="000000"/>
          <w:sz w:val="32"/>
          <w:szCs w:val="32"/>
        </w:rPr>
      </w:pPr>
    </w:p>
    <w:p>
      <w:pPr>
        <w:spacing w:afterLines="100" w:line="480" w:lineRule="exact"/>
        <w:rPr>
          <w:del w:id="230" w:author="hp" w:date="2018-05-31T11:07:00Z"/>
          <w:rFonts w:ascii="黑体" w:hAnsi="黑体" w:eastAsia="黑体" w:cs="黑体"/>
          <w:color w:val="000000"/>
          <w:sz w:val="32"/>
          <w:szCs w:val="32"/>
        </w:rPr>
      </w:pPr>
    </w:p>
    <w:p>
      <w:pPr>
        <w:spacing w:afterLines="100" w:line="480" w:lineRule="exact"/>
        <w:rPr>
          <w:rFonts w:ascii="黑体" w:hAnsi="黑体" w:eastAsia="黑体" w:cs="黑体"/>
          <w:color w:val="000000"/>
          <w:sz w:val="32"/>
          <w:szCs w:val="32"/>
        </w:rPr>
      </w:pPr>
    </w:p>
    <w:p>
      <w:pPr>
        <w:spacing w:afterLines="100" w:line="480" w:lineRule="exact"/>
        <w:rPr>
          <w:rFonts w:ascii="仿宋_GB2312" w:hAnsi="仿宋_GB2312" w:eastAsia="仿宋_GB2312" w:cs="仿宋_GB2312"/>
          <w:b/>
          <w:sz w:val="32"/>
          <w:szCs w:val="32"/>
        </w:rPr>
      </w:pPr>
      <w:r>
        <w:rPr>
          <w:rFonts w:hint="eastAsia" w:ascii="黑体" w:hAnsi="黑体" w:eastAsia="黑体" w:cs="黑体"/>
          <w:color w:val="000000"/>
          <w:sz w:val="32"/>
          <w:szCs w:val="32"/>
        </w:rPr>
        <w:t>附件1：</w:t>
      </w:r>
    </w:p>
    <w:p>
      <w:pPr>
        <w:jc w:val="center"/>
        <w:rPr>
          <w:rFonts w:ascii="宋体" w:hAnsi="宋体" w:eastAsia="宋体" w:cs="宋体"/>
          <w:b/>
          <w:bCs/>
          <w:sz w:val="36"/>
          <w:szCs w:val="36"/>
        </w:rPr>
      </w:pPr>
      <w:r>
        <w:rPr>
          <w:rFonts w:hint="eastAsia" w:ascii="宋体" w:hAnsi="宋体" w:eastAsia="宋体" w:cs="宋体"/>
          <w:b/>
          <w:bCs/>
          <w:sz w:val="36"/>
          <w:szCs w:val="36"/>
        </w:rPr>
        <w:t>2018年海南大学**学院暑期三下乡社会实践</w:t>
      </w:r>
    </w:p>
    <w:p>
      <w:pPr>
        <w:jc w:val="center"/>
        <w:rPr>
          <w:rFonts w:ascii="宋体" w:hAnsi="宋体" w:eastAsia="宋体" w:cs="宋体"/>
          <w:b/>
          <w:bCs/>
          <w:sz w:val="36"/>
          <w:szCs w:val="36"/>
        </w:rPr>
      </w:pPr>
      <w:r>
        <w:rPr>
          <w:rFonts w:hint="eastAsia" w:ascii="宋体" w:hAnsi="宋体" w:eastAsia="宋体" w:cs="宋体"/>
          <w:b/>
          <w:bCs/>
          <w:sz w:val="36"/>
          <w:szCs w:val="36"/>
        </w:rPr>
        <w:t>活动团队申报汇总表</w:t>
      </w:r>
    </w:p>
    <w:p>
      <w:pPr>
        <w:jc w:val="center"/>
        <w:rPr>
          <w:rFonts w:ascii="宋体" w:hAnsi="宋体" w:eastAsia="宋体" w:cs="宋体"/>
          <w:b/>
          <w:bCs/>
          <w:sz w:val="36"/>
          <w:szCs w:val="36"/>
        </w:rPr>
      </w:pPr>
    </w:p>
    <w:p>
      <w:pPr>
        <w:tabs>
          <w:tab w:val="left" w:pos="6029"/>
        </w:tabs>
        <w:spacing w:line="360" w:lineRule="auto"/>
        <w:ind w:right="480"/>
        <w:rPr>
          <w:rFonts w:ascii="仿宋_GB2312" w:hAnsi="仿宋_GB2312" w:eastAsia="仿宋_GB2312" w:cs="仿宋_GB2312"/>
          <w:sz w:val="28"/>
          <w:szCs w:val="28"/>
        </w:rPr>
      </w:pPr>
      <w:r>
        <w:rPr>
          <w:rFonts w:hint="eastAsia" w:ascii="仿宋_GB2312" w:hAnsi="仿宋_GB2312" w:eastAsia="仿宋_GB2312" w:cs="仿宋_GB2312"/>
          <w:sz w:val="28"/>
          <w:szCs w:val="28"/>
        </w:rPr>
        <w:t>学院：（盖章）</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填表日期：</w:t>
      </w:r>
    </w:p>
    <w:tbl>
      <w:tblPr>
        <w:tblStyle w:val="7"/>
        <w:tblW w:w="92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1431"/>
        <w:gridCol w:w="1177"/>
        <w:gridCol w:w="1533"/>
        <w:gridCol w:w="2261"/>
        <w:gridCol w:w="831"/>
        <w:gridCol w:w="1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8" w:hRule="atLeast"/>
          <w:jc w:val="center"/>
        </w:trPr>
        <w:tc>
          <w:tcPr>
            <w:tcW w:w="869"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0"/>
                <w:szCs w:val="30"/>
              </w:rPr>
            </w:pPr>
            <w:r>
              <w:rPr>
                <w:rFonts w:hint="eastAsia" w:ascii="仿宋_GB2312" w:hAnsi="仿宋_GB2312" w:eastAsia="仿宋_GB2312" w:cs="仿宋_GB2312"/>
                <w:sz w:val="30"/>
                <w:szCs w:val="30"/>
              </w:rPr>
              <w:t>序号</w:t>
            </w:r>
          </w:p>
        </w:tc>
        <w:tc>
          <w:tcPr>
            <w:tcW w:w="1431"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0"/>
                <w:szCs w:val="30"/>
              </w:rPr>
            </w:pPr>
            <w:r>
              <w:rPr>
                <w:rFonts w:hint="eastAsia" w:ascii="仿宋_GB2312" w:hAnsi="仿宋_GB2312" w:eastAsia="仿宋_GB2312" w:cs="仿宋_GB2312"/>
                <w:sz w:val="30"/>
                <w:szCs w:val="30"/>
              </w:rPr>
              <w:t>团队名称</w:t>
            </w:r>
          </w:p>
        </w:tc>
        <w:tc>
          <w:tcPr>
            <w:tcW w:w="1177"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0"/>
                <w:szCs w:val="30"/>
              </w:rPr>
            </w:pPr>
            <w:r>
              <w:rPr>
                <w:rFonts w:hint="eastAsia" w:ascii="仿宋_GB2312" w:hAnsi="仿宋_GB2312" w:eastAsia="仿宋_GB2312" w:cs="仿宋_GB2312"/>
                <w:sz w:val="30"/>
                <w:szCs w:val="30"/>
              </w:rPr>
              <w:t>负责人</w:t>
            </w:r>
          </w:p>
        </w:tc>
        <w:tc>
          <w:tcPr>
            <w:tcW w:w="153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0"/>
                <w:szCs w:val="30"/>
              </w:rPr>
            </w:pPr>
            <w:r>
              <w:rPr>
                <w:rFonts w:hint="eastAsia" w:ascii="仿宋_GB2312" w:hAnsi="仿宋_GB2312" w:eastAsia="仿宋_GB2312" w:cs="仿宋_GB2312"/>
                <w:sz w:val="30"/>
                <w:szCs w:val="30"/>
              </w:rPr>
              <w:t>实践地点</w:t>
            </w:r>
          </w:p>
        </w:tc>
        <w:tc>
          <w:tcPr>
            <w:tcW w:w="2261" w:type="dxa"/>
            <w:tcBorders>
              <w:top w:val="single" w:color="auto" w:sz="4" w:space="0"/>
              <w:left w:val="single" w:color="auto" w:sz="4" w:space="0"/>
              <w:bottom w:val="single" w:color="auto" w:sz="4" w:space="0"/>
              <w:right w:val="single" w:color="auto" w:sz="4" w:space="0"/>
            </w:tcBorders>
            <w:vAlign w:val="center"/>
          </w:tcPr>
          <w:p>
            <w:pPr>
              <w:ind w:firstLine="472"/>
              <w:rPr>
                <w:rFonts w:ascii="仿宋_GB2312" w:hAnsi="仿宋_GB2312" w:eastAsia="仿宋_GB2312" w:cs="仿宋_GB2312"/>
                <w:sz w:val="30"/>
                <w:szCs w:val="30"/>
              </w:rPr>
            </w:pPr>
            <w:r>
              <w:rPr>
                <w:rFonts w:hint="eastAsia" w:ascii="仿宋_GB2312" w:hAnsi="仿宋_GB2312" w:eastAsia="仿宋_GB2312" w:cs="仿宋_GB2312"/>
                <w:sz w:val="30"/>
                <w:szCs w:val="30"/>
              </w:rPr>
              <w:t>实践内容</w:t>
            </w:r>
          </w:p>
        </w:tc>
        <w:tc>
          <w:tcPr>
            <w:tcW w:w="831"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0"/>
                <w:szCs w:val="30"/>
              </w:rPr>
            </w:pPr>
            <w:r>
              <w:rPr>
                <w:rFonts w:hint="eastAsia" w:ascii="仿宋_GB2312" w:hAnsi="仿宋_GB2312" w:eastAsia="仿宋_GB2312" w:cs="仿宋_GB2312"/>
                <w:sz w:val="30"/>
                <w:szCs w:val="30"/>
              </w:rPr>
              <w:t>人数</w:t>
            </w:r>
          </w:p>
        </w:tc>
        <w:tc>
          <w:tcPr>
            <w:tcW w:w="112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69"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431"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177"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533"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2261"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831"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123"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69"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431"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177"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533"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2261"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831"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123"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69"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431"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177"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533"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2261"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831"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123"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69"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431"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177"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533"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2261"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831"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123"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69"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431"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177"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533"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2261"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831"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123"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69"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431"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177"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533"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2261"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831"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c>
          <w:tcPr>
            <w:tcW w:w="1123" w:type="dxa"/>
            <w:tcBorders>
              <w:top w:val="single" w:color="auto" w:sz="4" w:space="0"/>
              <w:left w:val="single" w:color="auto" w:sz="4" w:space="0"/>
              <w:bottom w:val="single" w:color="auto" w:sz="4" w:space="0"/>
              <w:right w:val="single" w:color="auto" w:sz="4" w:space="0"/>
            </w:tcBorders>
            <w:vAlign w:val="center"/>
          </w:tcPr>
          <w:p>
            <w:pPr>
              <w:ind w:firstLine="632"/>
              <w:rPr>
                <w:rFonts w:ascii="仿宋_GB2312" w:hAnsi="仿宋_GB2312" w:eastAsia="仿宋_GB2312" w:cs="仿宋_GB2312"/>
                <w:sz w:val="32"/>
                <w:szCs w:val="32"/>
              </w:rPr>
            </w:pPr>
          </w:p>
        </w:tc>
      </w:tr>
    </w:tbl>
    <w:p>
      <w:pPr>
        <w:rPr>
          <w:rFonts w:ascii="Calibri" w:hAnsi="Calibri" w:eastAsia="宋体" w:cs="Times New Roman"/>
          <w:szCs w:val="24"/>
        </w:rPr>
      </w:pP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填表人：                                   领导签字： </w:t>
      </w:r>
    </w:p>
    <w:p>
      <w:pPr>
        <w:rPr>
          <w:rFonts w:ascii="黑体" w:hAnsi="黑体" w:eastAsia="黑体" w:cs="Times New Roman"/>
          <w:sz w:val="32"/>
          <w:szCs w:val="24"/>
        </w:rPr>
      </w:pPr>
    </w:p>
    <w:p>
      <w:pPr>
        <w:rPr>
          <w:rFonts w:ascii="黑体" w:hAnsi="黑体" w:eastAsia="黑体" w:cs="Times New Roman"/>
          <w:sz w:val="32"/>
          <w:szCs w:val="24"/>
        </w:rPr>
      </w:pPr>
    </w:p>
    <w:p>
      <w:pPr>
        <w:rPr>
          <w:rFonts w:ascii="黑体" w:hAnsi="黑体" w:eastAsia="黑体" w:cs="Times New Roman"/>
          <w:sz w:val="32"/>
          <w:szCs w:val="24"/>
        </w:rPr>
      </w:pPr>
    </w:p>
    <w:p>
      <w:pPr>
        <w:rPr>
          <w:rFonts w:ascii="黑体" w:hAnsi="黑体" w:eastAsia="黑体" w:cs="Times New Roman"/>
          <w:sz w:val="32"/>
          <w:szCs w:val="24"/>
        </w:rPr>
      </w:pPr>
    </w:p>
    <w:p>
      <w:pPr>
        <w:rPr>
          <w:rFonts w:ascii="黑体" w:hAnsi="黑体" w:eastAsia="黑体" w:cs="Times New Roman"/>
          <w:sz w:val="32"/>
          <w:szCs w:val="24"/>
        </w:rPr>
      </w:pPr>
    </w:p>
    <w:p>
      <w:pPr>
        <w:pStyle w:val="5"/>
        <w:ind w:firstLine="640" w:firstLineChars="200"/>
        <w:rPr>
          <w:rFonts w:cs="Times New Roman" w:asciiTheme="minorHAnsi" w:eastAsiaTheme="minorEastAsia"/>
          <w:sz w:val="32"/>
          <w:szCs w:val="32"/>
        </w:rPr>
      </w:pPr>
    </w:p>
    <w:p>
      <w:pPr>
        <w:rPr>
          <w:rFonts w:ascii="仿宋_GB2312" w:eastAsia="仿宋_GB2312"/>
          <w:sz w:val="32"/>
          <w:szCs w:val="32"/>
        </w:rPr>
      </w:pPr>
    </w:p>
    <w:p>
      <w:pPr>
        <w:rPr>
          <w:rFonts w:ascii="黑体" w:hAnsi="黑体" w:eastAsia="黑体" w:cs="Times New Roman"/>
          <w:sz w:val="32"/>
          <w:szCs w:val="24"/>
        </w:rPr>
      </w:pPr>
      <w:r>
        <w:rPr>
          <w:rFonts w:hint="eastAsia" w:ascii="黑体" w:hAnsi="黑体" w:eastAsia="黑体" w:cs="Times New Roman"/>
          <w:sz w:val="32"/>
          <w:szCs w:val="24"/>
        </w:rPr>
        <w:t>附件2：</w:t>
      </w:r>
    </w:p>
    <w:p>
      <w:pPr>
        <w:jc w:val="center"/>
        <w:rPr>
          <w:rFonts w:ascii="宋体" w:hAnsi="宋体" w:cs="宋体"/>
          <w:b/>
          <w:bCs/>
          <w:sz w:val="36"/>
          <w:szCs w:val="36"/>
        </w:rPr>
      </w:pPr>
      <w:r>
        <w:rPr>
          <w:rFonts w:hint="eastAsia" w:ascii="宋体" w:hAnsi="宋体" w:cs="宋体"/>
          <w:b/>
          <w:bCs/>
          <w:sz w:val="36"/>
          <w:szCs w:val="36"/>
        </w:rPr>
        <w:t>2018年海南大学**学院暑期三下乡社会实践</w:t>
      </w:r>
    </w:p>
    <w:p>
      <w:pPr>
        <w:jc w:val="center"/>
        <w:rPr>
          <w:rFonts w:ascii="宋体" w:hAnsi="宋体" w:cs="宋体"/>
          <w:b/>
          <w:bCs/>
          <w:sz w:val="36"/>
          <w:szCs w:val="36"/>
        </w:rPr>
      </w:pPr>
      <w:r>
        <w:rPr>
          <w:rFonts w:hint="eastAsia" w:ascii="宋体" w:hAnsi="宋体" w:cs="宋体"/>
          <w:b/>
          <w:bCs/>
          <w:sz w:val="36"/>
          <w:szCs w:val="36"/>
        </w:rPr>
        <w:t>重点团队立项申报表</w:t>
      </w:r>
    </w:p>
    <w:p>
      <w:pPr>
        <w:jc w:val="center"/>
        <w:rPr>
          <w:rFonts w:ascii="宋体" w:hAnsi="宋体" w:cs="宋体"/>
          <w:b/>
          <w:bCs/>
          <w:sz w:val="36"/>
          <w:szCs w:val="36"/>
        </w:rPr>
      </w:pPr>
    </w:p>
    <w:p>
      <w:pPr>
        <w:rPr>
          <w:rFonts w:ascii="Calibri" w:hAnsi="Calibri" w:eastAsia="宋体" w:cs="Times New Roman"/>
          <w:b/>
          <w:bCs/>
          <w:szCs w:val="24"/>
        </w:rPr>
      </w:pPr>
      <w:r>
        <w:rPr>
          <w:rFonts w:hint="eastAsia" w:ascii="Calibri" w:hAnsi="Calibri" w:eastAsia="宋体" w:cs="Times New Roman"/>
          <w:b/>
          <w:bCs/>
          <w:szCs w:val="24"/>
        </w:rPr>
        <w:t>申报学院：</w:t>
      </w:r>
    </w:p>
    <w:tbl>
      <w:tblPr>
        <w:tblStyle w:val="7"/>
        <w:tblW w:w="9450" w:type="dxa"/>
        <w:jc w:val="center"/>
        <w:tblInd w:w="-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713"/>
        <w:gridCol w:w="7"/>
        <w:gridCol w:w="57"/>
        <w:gridCol w:w="537"/>
        <w:gridCol w:w="723"/>
        <w:gridCol w:w="6"/>
        <w:gridCol w:w="1923"/>
        <w:gridCol w:w="1065"/>
        <w:gridCol w:w="186"/>
        <w:gridCol w:w="662"/>
        <w:gridCol w:w="1232"/>
        <w:gridCol w:w="1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3" w:hRule="exact"/>
          <w:jc w:val="center"/>
        </w:trPr>
        <w:tc>
          <w:tcPr>
            <w:tcW w:w="1503"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r>
              <w:rPr>
                <w:rFonts w:hint="eastAsia" w:ascii="Calibri" w:hAnsi="Calibri" w:eastAsia="宋体" w:cs="Times New Roman"/>
                <w:szCs w:val="24"/>
              </w:rPr>
              <w:t>团队名称</w:t>
            </w:r>
          </w:p>
        </w:tc>
        <w:tc>
          <w:tcPr>
            <w:tcW w:w="5102" w:type="dxa"/>
            <w:gridSpan w:val="7"/>
            <w:tcBorders>
              <w:top w:val="single" w:color="auto" w:sz="4" w:space="0"/>
              <w:left w:val="single" w:color="auto" w:sz="4" w:space="0"/>
              <w:bottom w:val="single" w:color="auto" w:sz="4" w:space="0"/>
              <w:right w:val="single" w:color="auto" w:sz="4" w:space="0"/>
            </w:tcBorders>
            <w:vAlign w:val="center"/>
          </w:tcPr>
          <w:p>
            <w:pPr>
              <w:rPr>
                <w:rFonts w:ascii="仿宋_GB2312" w:hAnsi="Calibri" w:eastAsia="仿宋_GB2312" w:cs="Times New Roman"/>
                <w:sz w:val="28"/>
                <w:szCs w:val="28"/>
              </w:rPr>
            </w:pPr>
          </w:p>
        </w:tc>
        <w:tc>
          <w:tcPr>
            <w:tcW w:w="1232"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r>
              <w:rPr>
                <w:rFonts w:hint="eastAsia" w:ascii="Calibri" w:hAnsi="Calibri" w:eastAsia="宋体" w:cs="Times New Roman"/>
                <w:szCs w:val="24"/>
              </w:rPr>
              <w:t>实践地点</w:t>
            </w:r>
          </w:p>
        </w:tc>
        <w:tc>
          <w:tcPr>
            <w:tcW w:w="1613" w:type="dxa"/>
            <w:tcBorders>
              <w:top w:val="single" w:color="auto" w:sz="4" w:space="0"/>
              <w:left w:val="single" w:color="auto" w:sz="4" w:space="0"/>
              <w:bottom w:val="single" w:color="auto" w:sz="4" w:space="0"/>
              <w:right w:val="single" w:color="auto" w:sz="4" w:space="0"/>
            </w:tcBorders>
            <w:vAlign w:val="center"/>
          </w:tcPr>
          <w:p>
            <w:pPr>
              <w:rPr>
                <w:rFonts w:ascii="Calibri" w:hAnsi="Calibri"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exact"/>
          <w:jc w:val="center"/>
        </w:trPr>
        <w:tc>
          <w:tcPr>
            <w:tcW w:w="1503"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r>
              <w:rPr>
                <w:rFonts w:hint="eastAsia" w:ascii="Calibri" w:hAnsi="Calibri" w:eastAsia="宋体" w:cs="Times New Roman"/>
                <w:szCs w:val="24"/>
              </w:rPr>
              <w:t>领队学生</w:t>
            </w:r>
          </w:p>
        </w:tc>
        <w:tc>
          <w:tcPr>
            <w:tcW w:w="126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p>
        </w:tc>
        <w:tc>
          <w:tcPr>
            <w:tcW w:w="1923"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r>
              <w:rPr>
                <w:rFonts w:hint="eastAsia" w:ascii="Calibri" w:hAnsi="Calibri" w:eastAsia="宋体" w:cs="Times New Roman"/>
                <w:szCs w:val="24"/>
              </w:rPr>
              <w:t>联系电话</w:t>
            </w:r>
          </w:p>
        </w:tc>
        <w:tc>
          <w:tcPr>
            <w:tcW w:w="191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p>
        </w:tc>
        <w:tc>
          <w:tcPr>
            <w:tcW w:w="1232"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r>
              <w:rPr>
                <w:rFonts w:hint="eastAsia" w:ascii="Calibri" w:hAnsi="Calibri" w:eastAsia="宋体" w:cs="Times New Roman"/>
                <w:szCs w:val="24"/>
              </w:rPr>
              <w:t>实践时间</w:t>
            </w:r>
          </w:p>
        </w:tc>
        <w:tc>
          <w:tcPr>
            <w:tcW w:w="1613"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3" w:hRule="exact"/>
          <w:jc w:val="center"/>
        </w:trPr>
        <w:tc>
          <w:tcPr>
            <w:tcW w:w="1503" w:type="dxa"/>
            <w:gridSpan w:val="4"/>
            <w:vMerge w:val="restart"/>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r>
              <w:rPr>
                <w:rFonts w:hint="eastAsia" w:ascii="Calibri" w:hAnsi="Calibri" w:eastAsia="宋体" w:cs="Times New Roman"/>
                <w:szCs w:val="24"/>
              </w:rPr>
              <w:t>指导教师</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p>
        </w:tc>
        <w:tc>
          <w:tcPr>
            <w:tcW w:w="192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r>
              <w:rPr>
                <w:rFonts w:hint="eastAsia" w:ascii="Calibri" w:hAnsi="Calibri" w:eastAsia="宋体" w:cs="Times New Roman"/>
                <w:szCs w:val="24"/>
              </w:rPr>
              <w:t>职务（职称）</w:t>
            </w:r>
          </w:p>
        </w:tc>
        <w:tc>
          <w:tcPr>
            <w:tcW w:w="191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p>
        </w:tc>
        <w:tc>
          <w:tcPr>
            <w:tcW w:w="123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r>
              <w:rPr>
                <w:rFonts w:hint="eastAsia" w:ascii="Calibri" w:hAnsi="Calibri" w:eastAsia="宋体" w:cs="Times New Roman"/>
                <w:szCs w:val="24"/>
              </w:rPr>
              <w:t>电话</w:t>
            </w:r>
          </w:p>
        </w:tc>
        <w:tc>
          <w:tcPr>
            <w:tcW w:w="1613"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3" w:hRule="exact"/>
          <w:jc w:val="center"/>
        </w:trPr>
        <w:tc>
          <w:tcPr>
            <w:tcW w:w="1503"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cs="Times New Roman"/>
                <w:szCs w:val="24"/>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p>
        </w:tc>
        <w:tc>
          <w:tcPr>
            <w:tcW w:w="192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cs="Times New Roman"/>
                <w:szCs w:val="24"/>
              </w:rPr>
            </w:pPr>
          </w:p>
        </w:tc>
        <w:tc>
          <w:tcPr>
            <w:tcW w:w="191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p>
        </w:tc>
        <w:tc>
          <w:tcPr>
            <w:tcW w:w="12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cs="Times New Roman"/>
                <w:szCs w:val="24"/>
              </w:rPr>
            </w:pPr>
          </w:p>
        </w:tc>
        <w:tc>
          <w:tcPr>
            <w:tcW w:w="1613"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2" w:hRule="atLeast"/>
          <w:jc w:val="center"/>
        </w:trPr>
        <w:tc>
          <w:tcPr>
            <w:tcW w:w="72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r>
              <w:rPr>
                <w:rFonts w:hint="eastAsia" w:ascii="Calibri" w:hAnsi="Calibri" w:eastAsia="宋体" w:cs="Times New Roman"/>
                <w:szCs w:val="24"/>
              </w:rPr>
              <w:t>团</w:t>
            </w:r>
          </w:p>
          <w:p>
            <w:pPr>
              <w:jc w:val="center"/>
              <w:rPr>
                <w:rFonts w:ascii="Calibri" w:hAnsi="Calibri" w:eastAsia="宋体" w:cs="Times New Roman"/>
                <w:szCs w:val="24"/>
              </w:rPr>
            </w:pPr>
            <w:r>
              <w:rPr>
                <w:rFonts w:hint="eastAsia" w:ascii="Calibri" w:hAnsi="Calibri" w:eastAsia="宋体" w:cs="Times New Roman"/>
                <w:szCs w:val="24"/>
              </w:rPr>
              <w:t>队</w:t>
            </w:r>
          </w:p>
          <w:p>
            <w:pPr>
              <w:jc w:val="center"/>
              <w:rPr>
                <w:rFonts w:ascii="Calibri" w:hAnsi="Calibri" w:eastAsia="宋体" w:cs="Times New Roman"/>
                <w:szCs w:val="24"/>
              </w:rPr>
            </w:pPr>
            <w:r>
              <w:rPr>
                <w:rFonts w:hint="eastAsia" w:ascii="Calibri" w:hAnsi="Calibri" w:eastAsia="宋体" w:cs="Times New Roman"/>
                <w:szCs w:val="24"/>
              </w:rPr>
              <w:t>成</w:t>
            </w:r>
          </w:p>
          <w:p>
            <w:pPr>
              <w:jc w:val="center"/>
              <w:rPr>
                <w:rFonts w:ascii="Calibri" w:hAnsi="Calibri" w:eastAsia="宋体" w:cs="Times New Roman"/>
                <w:szCs w:val="24"/>
              </w:rPr>
            </w:pPr>
            <w:r>
              <w:rPr>
                <w:rFonts w:hint="eastAsia" w:ascii="Calibri" w:hAnsi="Calibri" w:eastAsia="宋体" w:cs="Times New Roman"/>
                <w:szCs w:val="24"/>
              </w:rPr>
              <w:t>员</w:t>
            </w:r>
          </w:p>
        </w:tc>
        <w:tc>
          <w:tcPr>
            <w:tcW w:w="131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r>
              <w:rPr>
                <w:rFonts w:hint="eastAsia" w:ascii="Calibri" w:hAnsi="Calibri" w:eastAsia="宋体" w:cs="Times New Roman"/>
                <w:szCs w:val="24"/>
              </w:rPr>
              <w:t>姓名</w:t>
            </w:r>
          </w:p>
        </w:tc>
        <w:tc>
          <w:tcPr>
            <w:tcW w:w="723"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r>
              <w:rPr>
                <w:rFonts w:hint="eastAsia" w:ascii="Calibri" w:hAnsi="Calibri" w:eastAsia="宋体" w:cs="Times New Roman"/>
                <w:szCs w:val="24"/>
              </w:rPr>
              <w:t>性别</w:t>
            </w:r>
          </w:p>
        </w:tc>
        <w:tc>
          <w:tcPr>
            <w:tcW w:w="192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r>
              <w:rPr>
                <w:rFonts w:hint="eastAsia" w:ascii="Calibri" w:hAnsi="Calibri" w:eastAsia="宋体" w:cs="Times New Roman"/>
                <w:szCs w:val="24"/>
              </w:rPr>
              <w:t>专业</w:t>
            </w:r>
          </w:p>
        </w:tc>
        <w:tc>
          <w:tcPr>
            <w:tcW w:w="3145"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r>
              <w:rPr>
                <w:rFonts w:hint="eastAsia" w:ascii="Calibri" w:hAnsi="Calibri" w:eastAsia="宋体" w:cs="Times New Roman"/>
                <w:szCs w:val="24"/>
              </w:rPr>
              <w:t>承担任务</w:t>
            </w:r>
          </w:p>
        </w:tc>
        <w:tc>
          <w:tcPr>
            <w:tcW w:w="1613"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r>
              <w:rPr>
                <w:rFonts w:hint="eastAsia" w:ascii="Calibri" w:hAnsi="Calibri" w:eastAsia="宋体" w:cs="Times New Roman"/>
                <w:szCs w:val="24"/>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6" w:hRule="atLeast"/>
          <w:jc w:val="center"/>
        </w:trPr>
        <w:tc>
          <w:tcPr>
            <w:tcW w:w="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cs="Times New Roman"/>
                <w:szCs w:val="24"/>
              </w:rPr>
            </w:pPr>
          </w:p>
        </w:tc>
        <w:tc>
          <w:tcPr>
            <w:tcW w:w="1314" w:type="dxa"/>
            <w:gridSpan w:val="4"/>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723"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1929"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3145" w:type="dxa"/>
            <w:gridSpan w:val="4"/>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1613"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cs="Times New Roman"/>
                <w:szCs w:val="24"/>
              </w:rPr>
            </w:pPr>
          </w:p>
        </w:tc>
        <w:tc>
          <w:tcPr>
            <w:tcW w:w="1314" w:type="dxa"/>
            <w:gridSpan w:val="4"/>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723"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1929"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3145" w:type="dxa"/>
            <w:gridSpan w:val="4"/>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1613"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8" w:hRule="atLeast"/>
          <w:jc w:val="center"/>
        </w:trPr>
        <w:tc>
          <w:tcPr>
            <w:tcW w:w="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cs="Times New Roman"/>
                <w:szCs w:val="24"/>
              </w:rPr>
            </w:pPr>
          </w:p>
        </w:tc>
        <w:tc>
          <w:tcPr>
            <w:tcW w:w="1314" w:type="dxa"/>
            <w:gridSpan w:val="4"/>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723"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1929"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3145" w:type="dxa"/>
            <w:gridSpan w:val="4"/>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1613"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9" w:hRule="atLeast"/>
          <w:jc w:val="center"/>
        </w:trPr>
        <w:tc>
          <w:tcPr>
            <w:tcW w:w="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cs="Times New Roman"/>
                <w:szCs w:val="24"/>
              </w:rPr>
            </w:pPr>
          </w:p>
        </w:tc>
        <w:tc>
          <w:tcPr>
            <w:tcW w:w="1314" w:type="dxa"/>
            <w:gridSpan w:val="4"/>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723"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1929"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3145" w:type="dxa"/>
            <w:gridSpan w:val="4"/>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1613"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cs="Times New Roman"/>
                <w:szCs w:val="24"/>
              </w:rPr>
            </w:pPr>
          </w:p>
        </w:tc>
        <w:tc>
          <w:tcPr>
            <w:tcW w:w="1314" w:type="dxa"/>
            <w:gridSpan w:val="4"/>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723"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1929"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3145" w:type="dxa"/>
            <w:gridSpan w:val="4"/>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1613"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cs="Times New Roman"/>
                <w:szCs w:val="24"/>
              </w:rPr>
            </w:pPr>
          </w:p>
        </w:tc>
        <w:tc>
          <w:tcPr>
            <w:tcW w:w="1314" w:type="dxa"/>
            <w:gridSpan w:val="4"/>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723"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1929"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3145" w:type="dxa"/>
            <w:gridSpan w:val="4"/>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c>
          <w:tcPr>
            <w:tcW w:w="1613"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3" w:hRule="atLeast"/>
          <w:jc w:val="center"/>
        </w:trPr>
        <w:tc>
          <w:tcPr>
            <w:tcW w:w="143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r>
              <w:rPr>
                <w:rFonts w:hint="eastAsia" w:ascii="Calibri" w:hAnsi="Calibri" w:eastAsia="宋体" w:cs="Times New Roman"/>
                <w:szCs w:val="24"/>
              </w:rPr>
              <w:t>实践</w:t>
            </w:r>
          </w:p>
          <w:p>
            <w:pPr>
              <w:jc w:val="center"/>
              <w:rPr>
                <w:rFonts w:ascii="Calibri" w:hAnsi="Calibri" w:eastAsia="宋体" w:cs="Times New Roman"/>
                <w:szCs w:val="24"/>
              </w:rPr>
            </w:pPr>
            <w:r>
              <w:rPr>
                <w:rFonts w:hint="eastAsia" w:ascii="Calibri" w:hAnsi="Calibri" w:eastAsia="宋体" w:cs="Times New Roman"/>
                <w:szCs w:val="24"/>
              </w:rPr>
              <w:t>课题</w:t>
            </w:r>
          </w:p>
          <w:p>
            <w:pPr>
              <w:jc w:val="center"/>
              <w:rPr>
                <w:rFonts w:ascii="Calibri" w:hAnsi="Calibri" w:eastAsia="宋体" w:cs="Times New Roman"/>
                <w:szCs w:val="24"/>
              </w:rPr>
            </w:pPr>
            <w:r>
              <w:rPr>
                <w:rFonts w:hint="eastAsia" w:ascii="Calibri" w:hAnsi="Calibri" w:eastAsia="宋体" w:cs="Times New Roman"/>
                <w:szCs w:val="24"/>
              </w:rPr>
              <w:t>申报</w:t>
            </w:r>
          </w:p>
        </w:tc>
        <w:tc>
          <w:tcPr>
            <w:tcW w:w="4504" w:type="dxa"/>
            <w:gridSpan w:val="8"/>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szCs w:val="24"/>
              </w:rPr>
            </w:pPr>
            <w:r>
              <w:rPr>
                <w:rFonts w:hint="eastAsia" w:ascii="宋体" w:hAnsi="宋体" w:eastAsia="宋体" w:cs="Times New Roman"/>
                <w:color w:val="000000"/>
                <w:szCs w:val="21"/>
              </w:rPr>
              <w:t>课题名称：</w:t>
            </w:r>
          </w:p>
        </w:tc>
        <w:tc>
          <w:tcPr>
            <w:tcW w:w="3507"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szCs w:val="24"/>
              </w:rPr>
            </w:pPr>
            <w:r>
              <w:rPr>
                <w:rFonts w:hint="eastAsia" w:ascii="宋体" w:hAnsi="宋体" w:eastAsia="宋体" w:cs="Times New Roman"/>
                <w:szCs w:val="24"/>
              </w:rPr>
              <w:t>计划完成时间：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cs="Times New Roman"/>
                <w:szCs w:val="24"/>
              </w:rPr>
            </w:pPr>
          </w:p>
        </w:tc>
        <w:tc>
          <w:tcPr>
            <w:tcW w:w="8011" w:type="dxa"/>
            <w:gridSpan w:val="11"/>
            <w:tcBorders>
              <w:top w:val="single" w:color="auto" w:sz="4" w:space="0"/>
              <w:left w:val="single" w:color="auto" w:sz="4" w:space="0"/>
              <w:bottom w:val="single" w:color="auto" w:sz="4" w:space="0"/>
              <w:right w:val="single" w:color="auto" w:sz="4" w:space="0"/>
            </w:tcBorders>
            <w:vAlign w:val="center"/>
          </w:tcPr>
          <w:p>
            <w:pPr>
              <w:jc w:val="left"/>
              <w:rPr>
                <w:rFonts w:ascii="Calibri" w:hAnsi="Calibri" w:eastAsia="宋体" w:cs="Times New Roman"/>
                <w:szCs w:val="24"/>
              </w:rPr>
            </w:pPr>
            <w:r>
              <w:rPr>
                <w:rFonts w:hint="eastAsia" w:ascii="Calibri" w:hAnsi="Calibri" w:eastAsia="宋体" w:cs="Times New Roman"/>
                <w:szCs w:val="24"/>
              </w:rPr>
              <w:t>项目类别：（理论普及宣讲、国情社情观察等方面）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2" w:hRule="atLeast"/>
          <w:jc w:val="center"/>
        </w:trPr>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cs="Times New Roman"/>
                <w:szCs w:val="24"/>
              </w:rPr>
            </w:pPr>
          </w:p>
        </w:tc>
        <w:tc>
          <w:tcPr>
            <w:tcW w:w="8011" w:type="dxa"/>
            <w:gridSpan w:val="11"/>
            <w:tcBorders>
              <w:top w:val="single" w:color="auto" w:sz="4" w:space="0"/>
              <w:left w:val="single" w:color="auto" w:sz="4" w:space="0"/>
              <w:bottom w:val="single" w:color="auto" w:sz="4" w:space="0"/>
              <w:right w:val="single" w:color="auto" w:sz="4" w:space="0"/>
            </w:tcBorders>
            <w:vAlign w:val="center"/>
          </w:tcPr>
          <w:p>
            <w:pPr>
              <w:jc w:val="left"/>
              <w:rPr>
                <w:rFonts w:ascii="Calibri" w:hAnsi="Calibri" w:eastAsia="宋体" w:cs="Times New Roman"/>
                <w:szCs w:val="24"/>
              </w:rPr>
            </w:pPr>
            <w:r>
              <w:rPr>
                <w:rFonts w:hint="eastAsia" w:ascii="Calibri" w:hAnsi="Calibri" w:eastAsia="宋体" w:cs="Times New Roman"/>
                <w:szCs w:val="24"/>
              </w:rPr>
              <w:t>实践背景：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6" w:hRule="atLeast"/>
          <w:jc w:val="center"/>
        </w:trPr>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cs="Times New Roman"/>
                <w:szCs w:val="24"/>
              </w:rPr>
            </w:pPr>
          </w:p>
        </w:tc>
        <w:tc>
          <w:tcPr>
            <w:tcW w:w="8011" w:type="dxa"/>
            <w:gridSpan w:val="11"/>
            <w:tcBorders>
              <w:top w:val="single" w:color="auto" w:sz="4" w:space="0"/>
              <w:left w:val="single" w:color="auto" w:sz="4" w:space="0"/>
              <w:bottom w:val="single" w:color="auto" w:sz="4" w:space="0"/>
              <w:right w:val="single" w:color="auto" w:sz="4" w:space="0"/>
            </w:tcBorders>
            <w:vAlign w:val="center"/>
          </w:tcPr>
          <w:p>
            <w:pPr>
              <w:jc w:val="left"/>
              <w:rPr>
                <w:rFonts w:ascii="Calibri" w:hAnsi="Calibri" w:eastAsia="宋体" w:cs="Times New Roman"/>
                <w:szCs w:val="24"/>
              </w:rPr>
            </w:pPr>
            <w:r>
              <w:rPr>
                <w:rFonts w:hint="eastAsia" w:ascii="Calibri" w:hAnsi="Calibri" w:eastAsia="宋体" w:cs="Times New Roman"/>
                <w:szCs w:val="24"/>
              </w:rPr>
              <w:t>实践目标、内容及需要解决的重点和难点：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1" w:hRule="atLeast"/>
          <w:jc w:val="center"/>
        </w:trPr>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cs="Times New Roman"/>
                <w:szCs w:val="24"/>
              </w:rPr>
            </w:pPr>
          </w:p>
        </w:tc>
        <w:tc>
          <w:tcPr>
            <w:tcW w:w="8011" w:type="dxa"/>
            <w:gridSpan w:val="11"/>
            <w:tcBorders>
              <w:top w:val="single" w:color="auto" w:sz="4" w:space="0"/>
              <w:left w:val="single" w:color="auto" w:sz="4" w:space="0"/>
              <w:bottom w:val="single" w:color="auto" w:sz="4" w:space="0"/>
              <w:right w:val="single" w:color="auto" w:sz="4" w:space="0"/>
            </w:tcBorders>
            <w:vAlign w:val="center"/>
          </w:tcPr>
          <w:p>
            <w:pPr>
              <w:jc w:val="left"/>
              <w:rPr>
                <w:rFonts w:ascii="Calibri" w:hAnsi="Calibri" w:eastAsia="宋体" w:cs="Times New Roman"/>
                <w:szCs w:val="24"/>
              </w:rPr>
            </w:pPr>
            <w:r>
              <w:rPr>
                <w:rFonts w:hint="eastAsia" w:ascii="Calibri" w:hAnsi="Calibri" w:eastAsia="宋体" w:cs="Times New Roman"/>
                <w:szCs w:val="24"/>
              </w:rPr>
              <w:t>实践方法及计划进度：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cs="Times New Roman"/>
                <w:szCs w:val="24"/>
              </w:rPr>
            </w:pPr>
          </w:p>
        </w:tc>
        <w:tc>
          <w:tcPr>
            <w:tcW w:w="8011" w:type="dxa"/>
            <w:gridSpan w:val="11"/>
            <w:tcBorders>
              <w:top w:val="single" w:color="auto" w:sz="4" w:space="0"/>
              <w:left w:val="single" w:color="auto" w:sz="4" w:space="0"/>
              <w:bottom w:val="single" w:color="auto" w:sz="4" w:space="0"/>
              <w:right w:val="single" w:color="auto" w:sz="4" w:space="0"/>
            </w:tcBorders>
            <w:vAlign w:val="center"/>
          </w:tcPr>
          <w:p>
            <w:pPr>
              <w:jc w:val="left"/>
              <w:rPr>
                <w:rFonts w:ascii="Calibri" w:hAnsi="Calibri" w:eastAsia="宋体" w:cs="Times New Roman"/>
                <w:szCs w:val="24"/>
              </w:rPr>
            </w:pPr>
            <w:r>
              <w:rPr>
                <w:rFonts w:hint="eastAsia" w:ascii="Calibri" w:hAnsi="Calibri" w:eastAsia="宋体" w:cs="Times New Roman"/>
                <w:szCs w:val="24"/>
              </w:rPr>
              <w:t>实践成果及应用：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9" w:hRule="atLeast"/>
          <w:jc w:val="center"/>
        </w:trPr>
        <w:tc>
          <w:tcPr>
            <w:tcW w:w="143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r>
              <w:rPr>
                <w:rFonts w:hint="eastAsia" w:ascii="Calibri" w:hAnsi="Calibri" w:eastAsia="宋体" w:cs="Times New Roman"/>
                <w:szCs w:val="24"/>
              </w:rPr>
              <w:t>指导教师</w:t>
            </w:r>
          </w:p>
          <w:p>
            <w:pPr>
              <w:jc w:val="center"/>
              <w:rPr>
                <w:rFonts w:ascii="Calibri" w:hAnsi="Calibri" w:eastAsia="宋体" w:cs="Times New Roman"/>
                <w:szCs w:val="24"/>
              </w:rPr>
            </w:pPr>
            <w:r>
              <w:rPr>
                <w:rFonts w:hint="eastAsia" w:ascii="Calibri" w:hAnsi="Calibri" w:eastAsia="宋体" w:cs="Times New Roman"/>
                <w:szCs w:val="24"/>
              </w:rPr>
              <w:t>意见</w:t>
            </w:r>
          </w:p>
        </w:tc>
        <w:tc>
          <w:tcPr>
            <w:tcW w:w="8011" w:type="dxa"/>
            <w:gridSpan w:val="11"/>
            <w:tcBorders>
              <w:top w:val="single" w:color="auto" w:sz="4" w:space="0"/>
              <w:left w:val="single" w:color="auto" w:sz="4" w:space="0"/>
              <w:bottom w:val="single" w:color="auto" w:sz="4" w:space="0"/>
              <w:right w:val="single" w:color="auto" w:sz="4" w:space="0"/>
            </w:tcBorders>
            <w:vAlign w:val="center"/>
          </w:tcPr>
          <w:p>
            <w:pPr>
              <w:jc w:val="left"/>
              <w:rPr>
                <w:rFonts w:ascii="Calibri" w:hAnsi="Calibri"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96" w:hRule="atLeast"/>
          <w:jc w:val="center"/>
        </w:trPr>
        <w:tc>
          <w:tcPr>
            <w:tcW w:w="144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r>
              <w:rPr>
                <w:rFonts w:hint="eastAsia" w:ascii="Calibri" w:hAnsi="Calibri" w:eastAsia="宋体" w:cs="Times New Roman"/>
                <w:szCs w:val="24"/>
              </w:rPr>
              <w:t>所在学院</w:t>
            </w:r>
          </w:p>
          <w:p>
            <w:pPr>
              <w:jc w:val="center"/>
              <w:rPr>
                <w:rFonts w:ascii="Calibri" w:hAnsi="Calibri" w:eastAsia="宋体" w:cs="Times New Roman"/>
                <w:szCs w:val="24"/>
              </w:rPr>
            </w:pPr>
            <w:r>
              <w:rPr>
                <w:rFonts w:hint="eastAsia" w:ascii="Calibri" w:hAnsi="Calibri" w:eastAsia="宋体" w:cs="Times New Roman"/>
                <w:szCs w:val="24"/>
              </w:rPr>
              <w:t>团委推荐意见</w:t>
            </w:r>
          </w:p>
        </w:tc>
        <w:tc>
          <w:tcPr>
            <w:tcW w:w="3246"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p>
          <w:p>
            <w:pPr>
              <w:rPr>
                <w:rFonts w:ascii="Calibri" w:hAnsi="Calibri" w:eastAsia="宋体" w:cs="Times New Roman"/>
                <w:szCs w:val="24"/>
              </w:rPr>
            </w:pPr>
          </w:p>
          <w:p>
            <w:pPr>
              <w:rPr>
                <w:rFonts w:ascii="Calibri" w:hAnsi="Calibri" w:eastAsia="宋体" w:cs="Times New Roman"/>
                <w:szCs w:val="24"/>
              </w:rPr>
            </w:pPr>
          </w:p>
          <w:p>
            <w:pPr>
              <w:ind w:left="563"/>
              <w:rPr>
                <w:rFonts w:ascii="Calibri" w:hAnsi="Calibri" w:eastAsia="宋体" w:cs="Times New Roman"/>
                <w:szCs w:val="24"/>
              </w:rPr>
            </w:pPr>
          </w:p>
          <w:p>
            <w:pPr>
              <w:ind w:left="563" w:firstLine="630" w:firstLineChars="300"/>
              <w:rPr>
                <w:rFonts w:ascii="Calibri" w:hAnsi="Calibri" w:eastAsia="宋体" w:cs="Times New Roman"/>
                <w:szCs w:val="24"/>
              </w:rPr>
            </w:pPr>
            <w:r>
              <w:rPr>
                <w:rFonts w:hint="eastAsia" w:ascii="Calibri" w:hAnsi="Calibri" w:eastAsia="宋体" w:cs="Times New Roman"/>
                <w:szCs w:val="24"/>
              </w:rPr>
              <w:t>签章：</w:t>
            </w:r>
          </w:p>
          <w:p>
            <w:pPr>
              <w:jc w:val="center"/>
              <w:rPr>
                <w:rFonts w:ascii="Calibri" w:hAnsi="Calibri" w:eastAsia="宋体" w:cs="Times New Roman"/>
                <w:szCs w:val="24"/>
              </w:rPr>
            </w:pPr>
            <w:r>
              <w:rPr>
                <w:rFonts w:hint="eastAsia" w:ascii="Calibri" w:hAnsi="Calibri" w:eastAsia="宋体" w:cs="Times New Roman"/>
                <w:szCs w:val="24"/>
              </w:rPr>
              <w:t>年月日</w:t>
            </w:r>
          </w:p>
        </w:tc>
        <w:tc>
          <w:tcPr>
            <w:tcW w:w="1065"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cs="Times New Roman"/>
                <w:szCs w:val="24"/>
              </w:rPr>
            </w:pPr>
            <w:r>
              <w:rPr>
                <w:rFonts w:hint="eastAsia" w:ascii="Calibri" w:hAnsi="Calibri" w:eastAsia="宋体" w:cs="Times New Roman"/>
                <w:szCs w:val="24"/>
              </w:rPr>
              <w:t>校团委审核意见</w:t>
            </w:r>
          </w:p>
        </w:tc>
        <w:tc>
          <w:tcPr>
            <w:tcW w:w="3693" w:type="dxa"/>
            <w:gridSpan w:val="4"/>
            <w:tcBorders>
              <w:top w:val="single" w:color="auto" w:sz="4" w:space="0"/>
              <w:left w:val="single" w:color="auto" w:sz="4" w:space="0"/>
              <w:bottom w:val="single" w:color="auto" w:sz="4" w:space="0"/>
              <w:right w:val="single" w:color="auto" w:sz="4" w:space="0"/>
            </w:tcBorders>
            <w:vAlign w:val="center"/>
          </w:tcPr>
          <w:p>
            <w:pPr>
              <w:rPr>
                <w:rFonts w:ascii="Calibri" w:hAnsi="Calibri" w:eastAsia="宋体" w:cs="Times New Roman"/>
                <w:szCs w:val="24"/>
              </w:rPr>
            </w:pPr>
          </w:p>
          <w:p>
            <w:pPr>
              <w:rPr>
                <w:rFonts w:ascii="Calibri" w:hAnsi="Calibri" w:eastAsia="宋体" w:cs="Times New Roman"/>
                <w:szCs w:val="24"/>
              </w:rPr>
            </w:pPr>
          </w:p>
          <w:p>
            <w:pPr>
              <w:rPr>
                <w:rFonts w:ascii="Calibri" w:hAnsi="Calibri" w:eastAsia="宋体" w:cs="Times New Roman"/>
                <w:szCs w:val="24"/>
              </w:rPr>
            </w:pPr>
          </w:p>
          <w:p>
            <w:pPr>
              <w:rPr>
                <w:rFonts w:ascii="Calibri" w:hAnsi="Calibri" w:eastAsia="宋体" w:cs="Times New Roman"/>
                <w:szCs w:val="24"/>
              </w:rPr>
            </w:pPr>
          </w:p>
          <w:p>
            <w:pPr>
              <w:ind w:firstLine="1575" w:firstLineChars="750"/>
              <w:rPr>
                <w:rFonts w:ascii="Calibri" w:hAnsi="Calibri" w:eastAsia="宋体" w:cs="Times New Roman"/>
                <w:szCs w:val="24"/>
              </w:rPr>
            </w:pPr>
            <w:r>
              <w:rPr>
                <w:rFonts w:hint="eastAsia" w:ascii="Calibri" w:hAnsi="Calibri" w:eastAsia="宋体" w:cs="Times New Roman"/>
                <w:szCs w:val="24"/>
              </w:rPr>
              <w:t>签章：</w:t>
            </w:r>
          </w:p>
          <w:p>
            <w:pPr>
              <w:jc w:val="center"/>
              <w:rPr>
                <w:rFonts w:ascii="Calibri" w:hAnsi="Calibri" w:eastAsia="宋体" w:cs="Times New Roman"/>
                <w:szCs w:val="24"/>
              </w:rPr>
            </w:pPr>
            <w:r>
              <w:rPr>
                <w:rFonts w:hint="eastAsia" w:ascii="Calibri" w:hAnsi="Calibri" w:eastAsia="宋体" w:cs="Times New Roman"/>
                <w:szCs w:val="24"/>
              </w:rPr>
              <w:t>年月日</w:t>
            </w:r>
          </w:p>
        </w:tc>
      </w:tr>
    </w:tbl>
    <w:p>
      <w:pPr>
        <w:rPr>
          <w:rFonts w:ascii="仿宋_GB2312" w:eastAsia="仿宋_GB2312"/>
          <w:sz w:val="32"/>
          <w:szCs w:val="32"/>
        </w:rPr>
      </w:pPr>
    </w:p>
    <w:p>
      <w:pPr>
        <w:spacing w:line="560" w:lineRule="exact"/>
        <w:rPr>
          <w:rFonts w:ascii="黑体" w:hAnsi="黑体" w:eastAsia="黑体" w:cs="Times New Roman"/>
          <w:sz w:val="32"/>
          <w:szCs w:val="24"/>
        </w:rPr>
      </w:pPr>
    </w:p>
    <w:p>
      <w:pPr>
        <w:spacing w:line="560" w:lineRule="exact"/>
        <w:rPr>
          <w:rFonts w:ascii="黑体" w:hAnsi="黑体" w:eastAsia="黑体" w:cs="Times New Roman"/>
          <w:sz w:val="44"/>
          <w:szCs w:val="24"/>
        </w:rPr>
      </w:pPr>
      <w:r>
        <w:rPr>
          <w:rFonts w:hint="eastAsia" w:ascii="黑体" w:hAnsi="黑体" w:eastAsia="黑体" w:cs="Times New Roman"/>
          <w:sz w:val="32"/>
          <w:szCs w:val="24"/>
        </w:rPr>
        <w:t>附件3：</w:t>
      </w:r>
    </w:p>
    <w:p>
      <w:pPr>
        <w:jc w:val="center"/>
        <w:rPr>
          <w:rFonts w:ascii="宋体" w:hAnsi="宋体" w:eastAsia="宋体" w:cs="Times New Roman"/>
          <w:b/>
          <w:bCs/>
          <w:sz w:val="44"/>
          <w:szCs w:val="24"/>
        </w:rPr>
      </w:pPr>
      <w:r>
        <w:rPr>
          <w:rFonts w:hint="eastAsia" w:ascii="宋体" w:hAnsi="宋体" w:eastAsia="宋体" w:cs="Times New Roman"/>
          <w:b/>
          <w:bCs/>
          <w:sz w:val="44"/>
          <w:szCs w:val="24"/>
        </w:rPr>
        <w:t>实践论文（调查报告）</w:t>
      </w:r>
      <w:r>
        <w:rPr>
          <w:rFonts w:hint="eastAsia" w:ascii="宋体" w:hAnsi="宋体" w:eastAsia="宋体" w:cs="Times New Roman"/>
          <w:b/>
          <w:bCs/>
          <w:color w:val="000000"/>
          <w:sz w:val="44"/>
          <w:szCs w:val="24"/>
        </w:rPr>
        <w:t>排版</w:t>
      </w:r>
      <w:r>
        <w:rPr>
          <w:rFonts w:hint="eastAsia" w:ascii="宋体" w:hAnsi="宋体" w:eastAsia="宋体" w:cs="Times New Roman"/>
          <w:b/>
          <w:bCs/>
          <w:sz w:val="44"/>
          <w:szCs w:val="24"/>
        </w:rPr>
        <w:t>打印格式要求</w:t>
      </w:r>
    </w:p>
    <w:p>
      <w:pPr>
        <w:jc w:val="center"/>
        <w:rPr>
          <w:rFonts w:ascii="宋体" w:hAnsi="宋体" w:eastAsia="宋体" w:cs="Times New Roman"/>
          <w:b/>
          <w:bCs/>
          <w:sz w:val="44"/>
          <w:szCs w:val="24"/>
        </w:rPr>
      </w:pPr>
    </w:p>
    <w:p>
      <w:pPr>
        <w:autoSpaceDN w:val="0"/>
        <w:spacing w:line="560" w:lineRule="exact"/>
        <w:ind w:firstLine="560" w:firstLineChars="200"/>
        <w:rPr>
          <w:rFonts w:ascii="仿宋" w:hAnsi="仿宋" w:eastAsia="仿宋" w:cs="Times New Roman"/>
          <w:color w:val="000000"/>
          <w:sz w:val="28"/>
          <w:szCs w:val="28"/>
          <w:rPrChange w:id="231" w:author="hp" w:date="2018-05-31T19:02:17Z">
            <w:rPr>
              <w:rFonts w:ascii="仿宋" w:hAnsi="仿宋" w:eastAsia="仿宋" w:cs="Times New Roman"/>
              <w:color w:val="000000"/>
              <w:sz w:val="32"/>
              <w:szCs w:val="24"/>
            </w:rPr>
          </w:rPrChange>
        </w:rPr>
      </w:pPr>
      <w:r>
        <w:rPr>
          <w:rFonts w:hint="eastAsia" w:ascii="黑体" w:hAnsi="黑体" w:eastAsia="黑体" w:cs="Times New Roman"/>
          <w:color w:val="000000"/>
          <w:sz w:val="28"/>
          <w:szCs w:val="28"/>
          <w:rPrChange w:id="232" w:author="hp" w:date="2018-05-31T19:02:17Z">
            <w:rPr>
              <w:rFonts w:hint="eastAsia" w:ascii="黑体" w:hAnsi="黑体" w:eastAsia="黑体" w:cs="Times New Roman"/>
              <w:color w:val="000000"/>
              <w:sz w:val="32"/>
              <w:szCs w:val="24"/>
            </w:rPr>
          </w:rPrChange>
        </w:rPr>
        <w:t>一、排版格式</w:t>
      </w:r>
    </w:p>
    <w:p>
      <w:pPr>
        <w:autoSpaceDN w:val="0"/>
        <w:spacing w:line="560" w:lineRule="exact"/>
        <w:ind w:firstLine="560" w:firstLineChars="200"/>
        <w:rPr>
          <w:rFonts w:ascii="仿宋" w:hAnsi="仿宋" w:eastAsia="仿宋" w:cs="Times New Roman"/>
          <w:color w:val="000000"/>
          <w:sz w:val="28"/>
          <w:szCs w:val="28"/>
          <w:rPrChange w:id="233" w:author="hp" w:date="2018-05-31T19:02:17Z">
            <w:rPr>
              <w:rFonts w:ascii="仿宋" w:hAnsi="仿宋" w:eastAsia="仿宋" w:cs="Times New Roman"/>
              <w:color w:val="000000"/>
              <w:sz w:val="32"/>
              <w:szCs w:val="24"/>
            </w:rPr>
          </w:rPrChange>
        </w:rPr>
      </w:pPr>
      <w:r>
        <w:rPr>
          <w:rFonts w:hint="eastAsia" w:ascii="仿宋" w:hAnsi="仿宋" w:eastAsia="仿宋" w:cs="Times New Roman"/>
          <w:sz w:val="28"/>
          <w:szCs w:val="28"/>
          <w:rPrChange w:id="234" w:author="hp" w:date="2018-05-31T19:02:17Z">
            <w:rPr>
              <w:rFonts w:hint="eastAsia" w:ascii="仿宋" w:hAnsi="仿宋" w:eastAsia="仿宋" w:cs="Times New Roman"/>
              <w:sz w:val="32"/>
              <w:szCs w:val="24"/>
            </w:rPr>
          </w:rPrChange>
        </w:rPr>
        <w:t>海南省大学生暑期“三下乡”社会实践论文（调查报告）</w:t>
      </w:r>
      <w:r>
        <w:rPr>
          <w:rFonts w:hint="eastAsia" w:ascii="仿宋" w:hAnsi="仿宋" w:eastAsia="仿宋" w:cs="Times New Roman"/>
          <w:color w:val="000000"/>
          <w:sz w:val="28"/>
          <w:szCs w:val="28"/>
          <w:rPrChange w:id="235" w:author="hp" w:date="2018-05-31T19:02:17Z">
            <w:rPr>
              <w:rFonts w:hint="eastAsia" w:ascii="仿宋" w:hAnsi="仿宋" w:eastAsia="仿宋" w:cs="Times New Roman"/>
              <w:color w:val="000000"/>
              <w:sz w:val="32"/>
              <w:szCs w:val="24"/>
            </w:rPr>
          </w:rPrChange>
        </w:rPr>
        <w:t>均要求计算机打印（封面也要求打印），除封面和封底外，每页均应带有页眉，页眉部分使用论文（报告）题目。页号放在每页的底部中间。论文（报告）要求纵向打印，A4纸篇幅，1.5倍行距。页边距的要求为：上（T）：2.54 cm；下（B）：2.54 cm；左（L）：3.17 cm；右（R）：3.17 cm；装订线（T）：1.0 cm；装订线位置（T）：左；其余设置采取系统默认设置。</w:t>
      </w:r>
    </w:p>
    <w:p>
      <w:pPr>
        <w:autoSpaceDN w:val="0"/>
        <w:spacing w:line="560" w:lineRule="exact"/>
        <w:ind w:firstLine="560" w:firstLineChars="200"/>
        <w:rPr>
          <w:rFonts w:ascii="仿宋" w:hAnsi="仿宋" w:eastAsia="仿宋" w:cs="Times New Roman"/>
          <w:color w:val="000000"/>
          <w:sz w:val="28"/>
          <w:szCs w:val="28"/>
          <w:rPrChange w:id="236" w:author="hp" w:date="2018-05-31T19:02:17Z">
            <w:rPr>
              <w:rFonts w:ascii="仿宋" w:hAnsi="仿宋" w:eastAsia="仿宋" w:cs="Times New Roman"/>
              <w:color w:val="000000"/>
              <w:sz w:val="32"/>
              <w:szCs w:val="24"/>
            </w:rPr>
          </w:rPrChange>
        </w:rPr>
      </w:pPr>
      <w:r>
        <w:rPr>
          <w:rFonts w:hint="eastAsia" w:ascii="黑体" w:hAnsi="黑体" w:eastAsia="黑体" w:cs="Times New Roman"/>
          <w:color w:val="000000"/>
          <w:sz w:val="28"/>
          <w:szCs w:val="28"/>
          <w:rPrChange w:id="237" w:author="hp" w:date="2018-05-31T19:02:17Z">
            <w:rPr>
              <w:rFonts w:hint="eastAsia" w:ascii="黑体" w:hAnsi="黑体" w:eastAsia="黑体" w:cs="Times New Roman"/>
              <w:color w:val="000000"/>
              <w:sz w:val="32"/>
              <w:szCs w:val="24"/>
            </w:rPr>
          </w:rPrChange>
        </w:rPr>
        <w:t>二、论文编排结构</w:t>
      </w:r>
    </w:p>
    <w:p>
      <w:pPr>
        <w:autoSpaceDN w:val="0"/>
        <w:spacing w:line="560" w:lineRule="exact"/>
        <w:ind w:firstLine="562" w:firstLineChars="200"/>
        <w:rPr>
          <w:rFonts w:ascii="仿宋" w:hAnsi="仿宋" w:eastAsia="仿宋" w:cs="Times New Roman"/>
          <w:color w:val="000000"/>
          <w:sz w:val="28"/>
          <w:szCs w:val="28"/>
          <w:rPrChange w:id="238" w:author="hp" w:date="2018-05-31T19:02:17Z">
            <w:rPr>
              <w:rFonts w:ascii="仿宋" w:hAnsi="仿宋" w:eastAsia="仿宋" w:cs="Times New Roman"/>
              <w:color w:val="000000"/>
              <w:sz w:val="32"/>
              <w:szCs w:val="24"/>
            </w:rPr>
          </w:rPrChange>
        </w:rPr>
      </w:pPr>
      <w:r>
        <w:rPr>
          <w:rFonts w:hint="eastAsia" w:ascii="楷体" w:hAnsi="楷体" w:eastAsia="楷体" w:cs="Times New Roman"/>
          <w:b/>
          <w:bCs/>
          <w:color w:val="000000"/>
          <w:sz w:val="28"/>
          <w:szCs w:val="28"/>
          <w:rPrChange w:id="239" w:author="hp" w:date="2018-05-31T19:02:17Z">
            <w:rPr>
              <w:rFonts w:hint="eastAsia" w:ascii="楷体" w:hAnsi="楷体" w:eastAsia="楷体" w:cs="Times New Roman"/>
              <w:b/>
              <w:bCs/>
              <w:color w:val="000000"/>
              <w:sz w:val="32"/>
              <w:szCs w:val="24"/>
            </w:rPr>
          </w:rPrChange>
        </w:rPr>
        <w:t>第一页：</w:t>
      </w:r>
      <w:r>
        <w:rPr>
          <w:rFonts w:hint="eastAsia" w:ascii="仿宋" w:hAnsi="仿宋" w:eastAsia="仿宋" w:cs="Times New Roman"/>
          <w:color w:val="000000"/>
          <w:sz w:val="28"/>
          <w:szCs w:val="28"/>
          <w:rPrChange w:id="240" w:author="hp" w:date="2018-05-31T19:02:17Z">
            <w:rPr>
              <w:rFonts w:hint="eastAsia" w:ascii="仿宋" w:hAnsi="仿宋" w:eastAsia="仿宋" w:cs="Times New Roman"/>
              <w:color w:val="000000"/>
              <w:sz w:val="32"/>
              <w:szCs w:val="24"/>
            </w:rPr>
          </w:rPrChange>
        </w:rPr>
        <w:t>封面</w:t>
      </w:r>
    </w:p>
    <w:p>
      <w:pPr>
        <w:autoSpaceDN w:val="0"/>
        <w:spacing w:line="560" w:lineRule="exact"/>
        <w:ind w:firstLine="562" w:firstLineChars="200"/>
        <w:rPr>
          <w:rFonts w:ascii="仿宋" w:hAnsi="仿宋" w:eastAsia="仿宋" w:cs="Times New Roman"/>
          <w:color w:val="000000"/>
          <w:sz w:val="28"/>
          <w:szCs w:val="28"/>
          <w:rPrChange w:id="241" w:author="hp" w:date="2018-05-31T19:02:17Z">
            <w:rPr>
              <w:rFonts w:ascii="仿宋" w:hAnsi="仿宋" w:eastAsia="仿宋" w:cs="Times New Roman"/>
              <w:color w:val="000000"/>
              <w:sz w:val="32"/>
              <w:szCs w:val="24"/>
            </w:rPr>
          </w:rPrChange>
        </w:rPr>
      </w:pPr>
      <w:r>
        <w:rPr>
          <w:rFonts w:hint="eastAsia" w:ascii="楷体" w:hAnsi="楷体" w:eastAsia="楷体" w:cs="Times New Roman"/>
          <w:b/>
          <w:bCs/>
          <w:color w:val="000000"/>
          <w:sz w:val="28"/>
          <w:szCs w:val="28"/>
          <w:rPrChange w:id="242" w:author="hp" w:date="2018-05-31T19:02:17Z">
            <w:rPr>
              <w:rFonts w:hint="eastAsia" w:ascii="楷体" w:hAnsi="楷体" w:eastAsia="楷体" w:cs="Times New Roman"/>
              <w:b/>
              <w:bCs/>
              <w:color w:val="000000"/>
              <w:sz w:val="32"/>
              <w:szCs w:val="24"/>
            </w:rPr>
          </w:rPrChange>
        </w:rPr>
        <w:t>第二页：</w:t>
      </w:r>
      <w:r>
        <w:rPr>
          <w:rFonts w:hint="eastAsia" w:ascii="仿宋" w:hAnsi="仿宋" w:eastAsia="仿宋" w:cs="Times New Roman"/>
          <w:color w:val="000000"/>
          <w:sz w:val="28"/>
          <w:szCs w:val="28"/>
          <w:rPrChange w:id="243" w:author="hp" w:date="2018-05-31T19:02:17Z">
            <w:rPr>
              <w:rFonts w:hint="eastAsia" w:ascii="仿宋" w:hAnsi="仿宋" w:eastAsia="仿宋" w:cs="Times New Roman"/>
              <w:color w:val="000000"/>
              <w:sz w:val="32"/>
              <w:szCs w:val="24"/>
            </w:rPr>
          </w:rPrChange>
        </w:rPr>
        <w:t>中文摘要（后附中文关键字）</w:t>
      </w:r>
    </w:p>
    <w:p>
      <w:pPr>
        <w:autoSpaceDN w:val="0"/>
        <w:spacing w:line="560" w:lineRule="exact"/>
        <w:ind w:firstLine="560" w:firstLineChars="200"/>
        <w:rPr>
          <w:rFonts w:ascii="仿宋" w:hAnsi="仿宋" w:eastAsia="仿宋" w:cs="Times New Roman"/>
          <w:color w:val="000000"/>
          <w:sz w:val="28"/>
          <w:szCs w:val="28"/>
          <w:rPrChange w:id="244"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245" w:author="hp" w:date="2018-05-31T19:02:17Z">
            <w:rPr>
              <w:rFonts w:hint="eastAsia" w:ascii="仿宋" w:hAnsi="仿宋" w:eastAsia="仿宋" w:cs="Times New Roman"/>
              <w:color w:val="000000"/>
              <w:sz w:val="32"/>
              <w:szCs w:val="24"/>
            </w:rPr>
          </w:rPrChange>
        </w:rPr>
        <w:t>论文（报告）第二页为不少于300字的中文内容摘要（不要求英文摘要和英文关键字），在摘要的下方另起一行。</w:t>
      </w:r>
    </w:p>
    <w:p>
      <w:pPr>
        <w:autoSpaceDN w:val="0"/>
        <w:spacing w:line="560" w:lineRule="exact"/>
        <w:ind w:firstLine="560" w:firstLineChars="200"/>
        <w:rPr>
          <w:rFonts w:ascii="仿宋" w:hAnsi="仿宋" w:eastAsia="仿宋" w:cs="Times New Roman"/>
          <w:color w:val="000000"/>
          <w:sz w:val="28"/>
          <w:szCs w:val="28"/>
          <w:rPrChange w:id="246"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247" w:author="hp" w:date="2018-05-31T19:02:17Z">
            <w:rPr>
              <w:rFonts w:hint="eastAsia" w:ascii="仿宋" w:hAnsi="仿宋" w:eastAsia="仿宋" w:cs="Times New Roman"/>
              <w:color w:val="000000"/>
              <w:sz w:val="32"/>
              <w:szCs w:val="24"/>
            </w:rPr>
          </w:rPrChange>
        </w:rPr>
        <w:t>关键词3--5个。</w:t>
      </w:r>
    </w:p>
    <w:p>
      <w:pPr>
        <w:autoSpaceDN w:val="0"/>
        <w:spacing w:line="560" w:lineRule="exact"/>
        <w:ind w:firstLine="562" w:firstLineChars="200"/>
        <w:rPr>
          <w:rFonts w:ascii="仿宋" w:hAnsi="仿宋" w:eastAsia="仿宋" w:cs="Times New Roman"/>
          <w:color w:val="000000"/>
          <w:sz w:val="28"/>
          <w:szCs w:val="28"/>
          <w:rPrChange w:id="248" w:author="hp" w:date="2018-05-31T19:02:17Z">
            <w:rPr>
              <w:rFonts w:ascii="仿宋" w:hAnsi="仿宋" w:eastAsia="仿宋" w:cs="Times New Roman"/>
              <w:color w:val="000000"/>
              <w:sz w:val="32"/>
              <w:szCs w:val="24"/>
            </w:rPr>
          </w:rPrChange>
        </w:rPr>
      </w:pPr>
      <w:r>
        <w:rPr>
          <w:rFonts w:hint="eastAsia" w:ascii="楷体" w:hAnsi="楷体" w:eastAsia="楷体" w:cs="Times New Roman"/>
          <w:b/>
          <w:bCs/>
          <w:color w:val="000000"/>
          <w:sz w:val="28"/>
          <w:szCs w:val="28"/>
          <w:rPrChange w:id="249" w:author="hp" w:date="2018-05-31T19:02:17Z">
            <w:rPr>
              <w:rFonts w:hint="eastAsia" w:ascii="楷体" w:hAnsi="楷体" w:eastAsia="楷体" w:cs="Times New Roman"/>
              <w:b/>
              <w:bCs/>
              <w:color w:val="000000"/>
              <w:sz w:val="32"/>
              <w:szCs w:val="24"/>
            </w:rPr>
          </w:rPrChange>
        </w:rPr>
        <w:t>第三页：</w:t>
      </w:r>
      <w:r>
        <w:rPr>
          <w:rFonts w:hint="eastAsia" w:ascii="仿宋" w:hAnsi="仿宋" w:eastAsia="仿宋" w:cs="Times New Roman"/>
          <w:color w:val="000000"/>
          <w:sz w:val="28"/>
          <w:szCs w:val="28"/>
          <w:rPrChange w:id="250" w:author="hp" w:date="2018-05-31T19:02:17Z">
            <w:rPr>
              <w:rFonts w:hint="eastAsia" w:ascii="仿宋" w:hAnsi="仿宋" w:eastAsia="仿宋" w:cs="Times New Roman"/>
              <w:color w:val="000000"/>
              <w:sz w:val="32"/>
              <w:szCs w:val="24"/>
            </w:rPr>
          </w:rPrChange>
        </w:rPr>
        <w:t>目录（标明各章节所在的页码）</w:t>
      </w:r>
    </w:p>
    <w:p>
      <w:pPr>
        <w:autoSpaceDN w:val="0"/>
        <w:spacing w:line="560" w:lineRule="exact"/>
        <w:ind w:firstLine="562" w:firstLineChars="200"/>
        <w:rPr>
          <w:rFonts w:ascii="仿宋" w:hAnsi="仿宋" w:eastAsia="仿宋" w:cs="Times New Roman"/>
          <w:color w:val="000000"/>
          <w:sz w:val="28"/>
          <w:szCs w:val="28"/>
          <w:rPrChange w:id="251" w:author="hp" w:date="2018-05-31T19:02:17Z">
            <w:rPr>
              <w:rFonts w:ascii="仿宋" w:hAnsi="仿宋" w:eastAsia="仿宋" w:cs="Times New Roman"/>
              <w:color w:val="000000"/>
              <w:sz w:val="32"/>
              <w:szCs w:val="24"/>
            </w:rPr>
          </w:rPrChange>
        </w:rPr>
      </w:pPr>
      <w:r>
        <w:rPr>
          <w:rFonts w:hint="eastAsia" w:ascii="楷体" w:hAnsi="楷体" w:eastAsia="楷体" w:cs="Times New Roman"/>
          <w:b/>
          <w:bCs/>
          <w:color w:val="000000"/>
          <w:sz w:val="28"/>
          <w:szCs w:val="28"/>
          <w:rPrChange w:id="252" w:author="hp" w:date="2018-05-31T19:02:17Z">
            <w:rPr>
              <w:rFonts w:hint="eastAsia" w:ascii="楷体" w:hAnsi="楷体" w:eastAsia="楷体" w:cs="Times New Roman"/>
              <w:b/>
              <w:bCs/>
              <w:color w:val="000000"/>
              <w:sz w:val="32"/>
              <w:szCs w:val="24"/>
            </w:rPr>
          </w:rPrChange>
        </w:rPr>
        <w:t>后续页：</w:t>
      </w:r>
      <w:r>
        <w:rPr>
          <w:rFonts w:hint="eastAsia" w:ascii="仿宋" w:hAnsi="仿宋" w:eastAsia="仿宋" w:cs="Times New Roman"/>
          <w:color w:val="000000"/>
          <w:sz w:val="28"/>
          <w:szCs w:val="28"/>
          <w:rPrChange w:id="253" w:author="hp" w:date="2018-05-31T19:02:17Z">
            <w:rPr>
              <w:rFonts w:hint="eastAsia" w:ascii="仿宋" w:hAnsi="仿宋" w:eastAsia="仿宋" w:cs="Times New Roman"/>
              <w:color w:val="000000"/>
              <w:sz w:val="32"/>
              <w:szCs w:val="24"/>
            </w:rPr>
          </w:rPrChange>
        </w:rPr>
        <w:t>依次为</w:t>
      </w:r>
    </w:p>
    <w:p>
      <w:pPr>
        <w:autoSpaceDN w:val="0"/>
        <w:spacing w:line="560" w:lineRule="exact"/>
        <w:ind w:firstLine="560" w:firstLineChars="200"/>
        <w:rPr>
          <w:rFonts w:ascii="仿宋" w:hAnsi="仿宋" w:eastAsia="仿宋" w:cs="Times New Roman"/>
          <w:color w:val="000000"/>
          <w:sz w:val="28"/>
          <w:szCs w:val="28"/>
          <w:rPrChange w:id="254"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255" w:author="hp" w:date="2018-05-31T19:02:17Z">
            <w:rPr>
              <w:rFonts w:hint="eastAsia" w:ascii="仿宋" w:hAnsi="仿宋" w:eastAsia="仿宋" w:cs="Times New Roman"/>
              <w:color w:val="000000"/>
              <w:sz w:val="32"/>
              <w:szCs w:val="24"/>
            </w:rPr>
          </w:rPrChange>
        </w:rPr>
        <w:t>论文（报告）正文</w:t>
      </w:r>
    </w:p>
    <w:p>
      <w:pPr>
        <w:autoSpaceDN w:val="0"/>
        <w:spacing w:line="560" w:lineRule="exact"/>
        <w:ind w:firstLine="560" w:firstLineChars="200"/>
        <w:rPr>
          <w:rFonts w:ascii="仿宋" w:hAnsi="仿宋" w:eastAsia="仿宋" w:cs="Times New Roman"/>
          <w:color w:val="000000"/>
          <w:sz w:val="28"/>
          <w:szCs w:val="28"/>
          <w:rPrChange w:id="256"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257" w:author="hp" w:date="2018-05-31T19:02:17Z">
            <w:rPr>
              <w:rFonts w:hint="eastAsia" w:ascii="仿宋" w:hAnsi="仿宋" w:eastAsia="仿宋" w:cs="Times New Roman"/>
              <w:color w:val="000000"/>
              <w:sz w:val="32"/>
              <w:szCs w:val="24"/>
            </w:rPr>
          </w:rPrChange>
        </w:rPr>
        <w:t>致谢</w:t>
      </w:r>
    </w:p>
    <w:p>
      <w:pPr>
        <w:autoSpaceDN w:val="0"/>
        <w:spacing w:line="560" w:lineRule="exact"/>
        <w:ind w:firstLine="560" w:firstLineChars="200"/>
        <w:rPr>
          <w:rFonts w:ascii="仿宋" w:hAnsi="仿宋" w:eastAsia="仿宋" w:cs="Times New Roman"/>
          <w:color w:val="000000"/>
          <w:sz w:val="28"/>
          <w:szCs w:val="28"/>
          <w:rPrChange w:id="258"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259" w:author="hp" w:date="2018-05-31T19:02:17Z">
            <w:rPr>
              <w:rFonts w:hint="eastAsia" w:ascii="仿宋" w:hAnsi="仿宋" w:eastAsia="仿宋" w:cs="Times New Roman"/>
              <w:color w:val="000000"/>
              <w:sz w:val="32"/>
              <w:szCs w:val="24"/>
            </w:rPr>
          </w:rPrChange>
        </w:rPr>
        <w:t>参考文献</w:t>
      </w:r>
    </w:p>
    <w:p>
      <w:pPr>
        <w:autoSpaceDN w:val="0"/>
        <w:spacing w:line="560" w:lineRule="exact"/>
        <w:ind w:firstLine="560" w:firstLineChars="200"/>
        <w:rPr>
          <w:rFonts w:ascii="仿宋" w:hAnsi="仿宋" w:eastAsia="仿宋" w:cs="Times New Roman"/>
          <w:color w:val="000000"/>
          <w:sz w:val="28"/>
          <w:szCs w:val="28"/>
          <w:rPrChange w:id="260"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261" w:author="hp" w:date="2018-05-31T19:02:17Z">
            <w:rPr>
              <w:rFonts w:hint="eastAsia" w:ascii="仿宋" w:hAnsi="仿宋" w:eastAsia="仿宋" w:cs="Times New Roman"/>
              <w:color w:val="000000"/>
              <w:sz w:val="32"/>
              <w:szCs w:val="24"/>
            </w:rPr>
          </w:rPrChange>
        </w:rPr>
        <w:t>附件（如程序、文档、数据、图纸、调查问卷等资料）。</w:t>
      </w:r>
    </w:p>
    <w:p>
      <w:pPr>
        <w:autoSpaceDN w:val="0"/>
        <w:spacing w:line="560" w:lineRule="exact"/>
        <w:ind w:firstLine="560" w:firstLineChars="200"/>
        <w:rPr>
          <w:rFonts w:ascii="仿宋" w:hAnsi="仿宋" w:eastAsia="仿宋" w:cs="Times New Roman"/>
          <w:color w:val="000000"/>
          <w:sz w:val="28"/>
          <w:szCs w:val="28"/>
          <w:rPrChange w:id="262" w:author="hp" w:date="2018-05-31T19:02:17Z">
            <w:rPr>
              <w:rFonts w:ascii="仿宋" w:hAnsi="仿宋" w:eastAsia="仿宋" w:cs="Times New Roman"/>
              <w:color w:val="000000"/>
              <w:sz w:val="32"/>
              <w:szCs w:val="24"/>
            </w:rPr>
          </w:rPrChange>
        </w:rPr>
      </w:pPr>
      <w:r>
        <w:rPr>
          <w:rFonts w:hint="eastAsia" w:ascii="黑体" w:hAnsi="黑体" w:eastAsia="黑体" w:cs="Times New Roman"/>
          <w:color w:val="000000"/>
          <w:sz w:val="28"/>
          <w:szCs w:val="28"/>
          <w:rPrChange w:id="263" w:author="hp" w:date="2018-05-31T19:02:17Z">
            <w:rPr>
              <w:rFonts w:hint="eastAsia" w:ascii="黑体" w:hAnsi="黑体" w:eastAsia="黑体" w:cs="Times New Roman"/>
              <w:color w:val="000000"/>
              <w:sz w:val="32"/>
              <w:szCs w:val="24"/>
            </w:rPr>
          </w:rPrChange>
        </w:rPr>
        <w:t>三、论文版式要求</w:t>
      </w:r>
    </w:p>
    <w:p>
      <w:pPr>
        <w:autoSpaceDN w:val="0"/>
        <w:spacing w:line="560" w:lineRule="exact"/>
        <w:ind w:firstLine="562" w:firstLineChars="200"/>
        <w:rPr>
          <w:rFonts w:ascii="仿宋" w:hAnsi="仿宋" w:eastAsia="仿宋" w:cs="Times New Roman"/>
          <w:color w:val="000000"/>
          <w:sz w:val="28"/>
          <w:szCs w:val="28"/>
          <w:rPrChange w:id="264" w:author="hp" w:date="2018-05-31T19:02:17Z">
            <w:rPr>
              <w:rFonts w:ascii="仿宋" w:hAnsi="仿宋" w:eastAsia="仿宋" w:cs="Times New Roman"/>
              <w:color w:val="000000"/>
              <w:sz w:val="32"/>
              <w:szCs w:val="24"/>
            </w:rPr>
          </w:rPrChange>
        </w:rPr>
      </w:pPr>
      <w:r>
        <w:rPr>
          <w:rFonts w:hint="eastAsia" w:ascii="楷体" w:hAnsi="楷体" w:eastAsia="楷体" w:cs="Times New Roman"/>
          <w:b/>
          <w:bCs/>
          <w:color w:val="000000"/>
          <w:sz w:val="28"/>
          <w:szCs w:val="28"/>
          <w:rPrChange w:id="265" w:author="hp" w:date="2018-05-31T19:02:17Z">
            <w:rPr>
              <w:rFonts w:hint="eastAsia" w:ascii="楷体" w:hAnsi="楷体" w:eastAsia="楷体" w:cs="Times New Roman"/>
              <w:b/>
              <w:bCs/>
              <w:color w:val="000000"/>
              <w:sz w:val="32"/>
              <w:szCs w:val="24"/>
            </w:rPr>
          </w:rPrChange>
        </w:rPr>
        <w:t>第一部分：封面</w:t>
      </w:r>
    </w:p>
    <w:p>
      <w:pPr>
        <w:autoSpaceDN w:val="0"/>
        <w:spacing w:line="560" w:lineRule="exact"/>
        <w:ind w:firstLine="560" w:firstLineChars="200"/>
        <w:rPr>
          <w:rFonts w:ascii="仿宋" w:hAnsi="仿宋" w:eastAsia="仿宋" w:cs="Times New Roman"/>
          <w:color w:val="000000"/>
          <w:sz w:val="28"/>
          <w:szCs w:val="28"/>
          <w:rPrChange w:id="266"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267" w:author="hp" w:date="2018-05-31T19:02:17Z">
            <w:rPr>
              <w:rFonts w:hint="eastAsia" w:ascii="仿宋" w:hAnsi="仿宋" w:eastAsia="仿宋" w:cs="Times New Roman"/>
              <w:color w:val="000000"/>
              <w:sz w:val="32"/>
              <w:szCs w:val="24"/>
            </w:rPr>
          </w:rPrChange>
        </w:rPr>
        <w:t>论文（报告）题目（页面上下左右均居中，黑体三号）</w:t>
      </w:r>
    </w:p>
    <w:p>
      <w:pPr>
        <w:autoSpaceDN w:val="0"/>
        <w:spacing w:line="560" w:lineRule="exact"/>
        <w:ind w:firstLine="560" w:firstLineChars="200"/>
        <w:rPr>
          <w:rFonts w:ascii="仿宋" w:hAnsi="仿宋" w:eastAsia="仿宋" w:cs="Times New Roman"/>
          <w:color w:val="000000"/>
          <w:sz w:val="28"/>
          <w:szCs w:val="28"/>
          <w:rPrChange w:id="268"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269" w:author="hp" w:date="2018-05-31T19:02:17Z">
            <w:rPr>
              <w:rFonts w:hint="eastAsia" w:ascii="仿宋" w:hAnsi="仿宋" w:eastAsia="仿宋" w:cs="Times New Roman"/>
              <w:color w:val="000000"/>
              <w:sz w:val="32"/>
              <w:szCs w:val="24"/>
            </w:rPr>
          </w:rPrChange>
        </w:rPr>
        <w:t>作者姓名（在题目的下方另起一行，居中，宋体四号，单倍行距）</w:t>
      </w:r>
    </w:p>
    <w:p>
      <w:pPr>
        <w:autoSpaceDN w:val="0"/>
        <w:spacing w:line="560" w:lineRule="exact"/>
        <w:ind w:firstLine="562" w:firstLineChars="200"/>
        <w:rPr>
          <w:rFonts w:ascii="仿宋" w:hAnsi="仿宋" w:eastAsia="仿宋" w:cs="Times New Roman"/>
          <w:b/>
          <w:bCs/>
          <w:color w:val="000000"/>
          <w:sz w:val="28"/>
          <w:szCs w:val="28"/>
          <w:rPrChange w:id="270" w:author="hp" w:date="2018-05-31T19:02:17Z">
            <w:rPr>
              <w:rFonts w:ascii="仿宋" w:hAnsi="仿宋" w:eastAsia="仿宋" w:cs="Times New Roman"/>
              <w:b/>
              <w:bCs/>
              <w:color w:val="000000"/>
              <w:sz w:val="32"/>
              <w:szCs w:val="24"/>
            </w:rPr>
          </w:rPrChange>
        </w:rPr>
      </w:pPr>
      <w:r>
        <w:rPr>
          <w:rFonts w:hint="eastAsia" w:ascii="仿宋" w:hAnsi="仿宋" w:eastAsia="仿宋" w:cs="Times New Roman"/>
          <w:b/>
          <w:bCs/>
          <w:color w:val="000000"/>
          <w:sz w:val="28"/>
          <w:szCs w:val="28"/>
          <w:rPrChange w:id="271" w:author="hp" w:date="2018-05-31T19:02:17Z">
            <w:rPr>
              <w:rFonts w:hint="eastAsia" w:ascii="仿宋" w:hAnsi="仿宋" w:eastAsia="仿宋" w:cs="Times New Roman"/>
              <w:b/>
              <w:bCs/>
              <w:color w:val="000000"/>
              <w:sz w:val="32"/>
              <w:szCs w:val="24"/>
            </w:rPr>
          </w:rPrChange>
        </w:rPr>
        <w:t>注：整篇文档中（含封面），不能出现作者所在学校和院系。</w:t>
      </w:r>
    </w:p>
    <w:p>
      <w:pPr>
        <w:autoSpaceDN w:val="0"/>
        <w:spacing w:line="560" w:lineRule="exact"/>
        <w:ind w:firstLine="562" w:firstLineChars="200"/>
        <w:rPr>
          <w:rFonts w:ascii="楷体" w:hAnsi="楷体" w:eastAsia="楷体" w:cs="Times New Roman"/>
          <w:b/>
          <w:bCs/>
          <w:color w:val="000000"/>
          <w:sz w:val="28"/>
          <w:szCs w:val="28"/>
          <w:rPrChange w:id="272" w:author="hp" w:date="2018-05-31T19:02:17Z">
            <w:rPr>
              <w:rFonts w:ascii="楷体" w:hAnsi="楷体" w:eastAsia="楷体" w:cs="Times New Roman"/>
              <w:b/>
              <w:bCs/>
              <w:color w:val="000000"/>
              <w:sz w:val="32"/>
              <w:szCs w:val="24"/>
            </w:rPr>
          </w:rPrChange>
        </w:rPr>
      </w:pPr>
      <w:r>
        <w:rPr>
          <w:rFonts w:hint="eastAsia" w:ascii="楷体" w:hAnsi="楷体" w:eastAsia="楷体" w:cs="Times New Roman"/>
          <w:b/>
          <w:bCs/>
          <w:color w:val="000000"/>
          <w:sz w:val="28"/>
          <w:szCs w:val="28"/>
          <w:rPrChange w:id="273" w:author="hp" w:date="2018-05-31T19:02:17Z">
            <w:rPr>
              <w:rFonts w:hint="eastAsia" w:ascii="楷体" w:hAnsi="楷体" w:eastAsia="楷体" w:cs="Times New Roman"/>
              <w:b/>
              <w:bCs/>
              <w:color w:val="000000"/>
              <w:sz w:val="32"/>
              <w:szCs w:val="24"/>
            </w:rPr>
          </w:rPrChange>
        </w:rPr>
        <w:t>第二部分：摘要与关键词</w:t>
      </w:r>
    </w:p>
    <w:p>
      <w:pPr>
        <w:autoSpaceDN w:val="0"/>
        <w:spacing w:line="560" w:lineRule="exact"/>
        <w:ind w:firstLine="560" w:firstLineChars="200"/>
        <w:rPr>
          <w:rFonts w:ascii="仿宋" w:hAnsi="仿宋" w:eastAsia="仿宋" w:cs="Times New Roman"/>
          <w:color w:val="000000"/>
          <w:sz w:val="28"/>
          <w:szCs w:val="28"/>
          <w:rPrChange w:id="274"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275" w:author="hp" w:date="2018-05-31T19:02:17Z">
            <w:rPr>
              <w:rFonts w:hint="eastAsia" w:ascii="仿宋" w:hAnsi="仿宋" w:eastAsia="仿宋" w:cs="Times New Roman"/>
              <w:color w:val="000000"/>
              <w:sz w:val="32"/>
              <w:szCs w:val="24"/>
            </w:rPr>
          </w:rPrChange>
        </w:rPr>
        <w:t>摘要（三号，宋体，加粗，居中）</w:t>
      </w:r>
    </w:p>
    <w:p>
      <w:pPr>
        <w:autoSpaceDN w:val="0"/>
        <w:spacing w:line="560" w:lineRule="exact"/>
        <w:ind w:firstLine="560" w:firstLineChars="200"/>
        <w:rPr>
          <w:rFonts w:ascii="仿宋" w:hAnsi="仿宋" w:eastAsia="仿宋" w:cs="Times New Roman"/>
          <w:color w:val="000000"/>
          <w:sz w:val="28"/>
          <w:szCs w:val="28"/>
          <w:rPrChange w:id="276"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277" w:author="hp" w:date="2018-05-31T19:02:17Z">
            <w:rPr>
              <w:rFonts w:hint="eastAsia" w:ascii="仿宋" w:hAnsi="仿宋" w:eastAsia="仿宋" w:cs="Times New Roman"/>
              <w:color w:val="000000"/>
              <w:sz w:val="32"/>
              <w:szCs w:val="24"/>
            </w:rPr>
          </w:rPrChange>
        </w:rPr>
        <w:t>摘要正文(小四号，宋体)</w:t>
      </w:r>
    </w:p>
    <w:p>
      <w:pPr>
        <w:autoSpaceDN w:val="0"/>
        <w:spacing w:line="560" w:lineRule="exact"/>
        <w:ind w:firstLine="560" w:firstLineChars="200"/>
        <w:rPr>
          <w:rFonts w:ascii="仿宋" w:hAnsi="仿宋" w:eastAsia="仿宋" w:cs="Times New Roman"/>
          <w:color w:val="000000"/>
          <w:sz w:val="28"/>
          <w:szCs w:val="28"/>
          <w:rPrChange w:id="278"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279" w:author="hp" w:date="2018-05-31T19:02:17Z">
            <w:rPr>
              <w:rFonts w:hint="eastAsia" w:ascii="仿宋" w:hAnsi="仿宋" w:eastAsia="仿宋" w:cs="Times New Roman"/>
              <w:color w:val="000000"/>
              <w:sz w:val="32"/>
              <w:szCs w:val="24"/>
            </w:rPr>
          </w:rPrChange>
        </w:rPr>
        <w:t>关键词标题（小四号，宋体，顶格，加粗）</w:t>
      </w:r>
    </w:p>
    <w:p>
      <w:pPr>
        <w:autoSpaceDN w:val="0"/>
        <w:spacing w:line="560" w:lineRule="exact"/>
        <w:ind w:firstLine="560" w:firstLineChars="200"/>
        <w:rPr>
          <w:rFonts w:ascii="仿宋" w:hAnsi="仿宋" w:eastAsia="仿宋" w:cs="Times New Roman"/>
          <w:color w:val="000000"/>
          <w:sz w:val="28"/>
          <w:szCs w:val="28"/>
          <w:rPrChange w:id="280"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281" w:author="hp" w:date="2018-05-31T19:02:17Z">
            <w:rPr>
              <w:rFonts w:hint="eastAsia" w:ascii="仿宋" w:hAnsi="仿宋" w:eastAsia="仿宋" w:cs="Times New Roman"/>
              <w:color w:val="000000"/>
              <w:sz w:val="32"/>
              <w:szCs w:val="24"/>
            </w:rPr>
          </w:rPrChange>
        </w:rPr>
        <w:t>关健词正文（小四号，宋体，词间用分号隔开）</w:t>
      </w:r>
    </w:p>
    <w:p>
      <w:pPr>
        <w:autoSpaceDN w:val="0"/>
        <w:spacing w:line="560" w:lineRule="exact"/>
        <w:ind w:firstLine="562" w:firstLineChars="200"/>
        <w:rPr>
          <w:rFonts w:ascii="楷体" w:hAnsi="楷体" w:eastAsia="楷体" w:cs="Times New Roman"/>
          <w:b/>
          <w:bCs/>
          <w:color w:val="000000"/>
          <w:sz w:val="28"/>
          <w:szCs w:val="28"/>
          <w:rPrChange w:id="282" w:author="hp" w:date="2018-05-31T19:02:17Z">
            <w:rPr>
              <w:rFonts w:ascii="楷体" w:hAnsi="楷体" w:eastAsia="楷体" w:cs="Times New Roman"/>
              <w:b/>
              <w:bCs/>
              <w:color w:val="000000"/>
              <w:sz w:val="32"/>
              <w:szCs w:val="24"/>
            </w:rPr>
          </w:rPrChange>
        </w:rPr>
      </w:pPr>
      <w:r>
        <w:rPr>
          <w:rFonts w:hint="eastAsia" w:ascii="楷体" w:hAnsi="楷体" w:eastAsia="楷体" w:cs="Times New Roman"/>
          <w:b/>
          <w:bCs/>
          <w:color w:val="000000"/>
          <w:sz w:val="28"/>
          <w:szCs w:val="28"/>
          <w:rPrChange w:id="283" w:author="hp" w:date="2018-05-31T19:02:17Z">
            <w:rPr>
              <w:rFonts w:hint="eastAsia" w:ascii="楷体" w:hAnsi="楷体" w:eastAsia="楷体" w:cs="Times New Roman"/>
              <w:b/>
              <w:bCs/>
              <w:color w:val="000000"/>
              <w:sz w:val="32"/>
              <w:szCs w:val="24"/>
            </w:rPr>
          </w:rPrChange>
        </w:rPr>
        <w:t>第三部分：目录（单独用一页）</w:t>
      </w:r>
    </w:p>
    <w:p>
      <w:pPr>
        <w:autoSpaceDN w:val="0"/>
        <w:spacing w:line="560" w:lineRule="exact"/>
        <w:ind w:firstLine="560" w:firstLineChars="200"/>
        <w:rPr>
          <w:rFonts w:ascii="仿宋" w:hAnsi="仿宋" w:eastAsia="仿宋" w:cs="Times New Roman"/>
          <w:color w:val="000000"/>
          <w:sz w:val="28"/>
          <w:szCs w:val="28"/>
          <w:rPrChange w:id="284"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285" w:author="hp" w:date="2018-05-31T19:02:17Z">
            <w:rPr>
              <w:rFonts w:hint="eastAsia" w:ascii="仿宋" w:hAnsi="仿宋" w:eastAsia="仿宋" w:cs="Times New Roman"/>
              <w:color w:val="000000"/>
              <w:sz w:val="32"/>
              <w:szCs w:val="24"/>
            </w:rPr>
          </w:rPrChange>
        </w:rPr>
        <w:t>目录（三号，宋体，加粗，居中）</w:t>
      </w:r>
    </w:p>
    <w:p>
      <w:pPr>
        <w:autoSpaceDN w:val="0"/>
        <w:spacing w:line="560" w:lineRule="exact"/>
        <w:ind w:firstLine="560" w:firstLineChars="200"/>
        <w:rPr>
          <w:rFonts w:ascii="仿宋" w:hAnsi="仿宋" w:eastAsia="仿宋" w:cs="Times New Roman"/>
          <w:color w:val="000000"/>
          <w:sz w:val="28"/>
          <w:szCs w:val="28"/>
          <w:rPrChange w:id="286"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287" w:author="hp" w:date="2018-05-31T19:02:17Z">
            <w:rPr>
              <w:rFonts w:hint="eastAsia" w:ascii="仿宋" w:hAnsi="仿宋" w:eastAsia="仿宋" w:cs="Times New Roman"/>
              <w:color w:val="000000"/>
              <w:sz w:val="32"/>
              <w:szCs w:val="24"/>
            </w:rPr>
          </w:rPrChange>
        </w:rPr>
        <w:t>1 XXXXXX（一级标题，小四号，宋体，下同）… (页码)</w:t>
      </w:r>
    </w:p>
    <w:p>
      <w:pPr>
        <w:autoSpaceDN w:val="0"/>
        <w:spacing w:line="560" w:lineRule="exact"/>
        <w:ind w:firstLine="560" w:firstLineChars="200"/>
        <w:rPr>
          <w:rFonts w:ascii="仿宋" w:hAnsi="仿宋" w:eastAsia="仿宋" w:cs="Times New Roman"/>
          <w:color w:val="000000"/>
          <w:sz w:val="28"/>
          <w:szCs w:val="28"/>
          <w:rPrChange w:id="288"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289" w:author="hp" w:date="2018-05-31T19:02:17Z">
            <w:rPr>
              <w:rFonts w:hint="eastAsia" w:ascii="仿宋" w:hAnsi="仿宋" w:eastAsia="仿宋" w:cs="Times New Roman"/>
              <w:color w:val="000000"/>
              <w:sz w:val="32"/>
              <w:szCs w:val="24"/>
            </w:rPr>
          </w:rPrChange>
        </w:rPr>
        <w:t>1.1 XXXXXX（二级标题）………………………… (页码)</w:t>
      </w:r>
    </w:p>
    <w:p>
      <w:pPr>
        <w:autoSpaceDN w:val="0"/>
        <w:spacing w:line="560" w:lineRule="exact"/>
        <w:ind w:firstLine="560" w:firstLineChars="200"/>
        <w:rPr>
          <w:rFonts w:ascii="仿宋" w:hAnsi="仿宋" w:eastAsia="仿宋" w:cs="Times New Roman"/>
          <w:color w:val="000000"/>
          <w:sz w:val="28"/>
          <w:szCs w:val="28"/>
          <w:rPrChange w:id="290"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291" w:author="hp" w:date="2018-05-31T19:02:17Z">
            <w:rPr>
              <w:rFonts w:hint="eastAsia" w:ascii="仿宋" w:hAnsi="仿宋" w:eastAsia="仿宋" w:cs="Times New Roman"/>
              <w:color w:val="000000"/>
              <w:sz w:val="32"/>
              <w:szCs w:val="24"/>
            </w:rPr>
          </w:rPrChange>
        </w:rPr>
        <w:t>1.1.1 XXXXXX (三级标题)……………………… (页码)</w:t>
      </w:r>
    </w:p>
    <w:p>
      <w:pPr>
        <w:autoSpaceDN w:val="0"/>
        <w:spacing w:line="560" w:lineRule="exact"/>
        <w:ind w:firstLine="560" w:firstLineChars="200"/>
        <w:rPr>
          <w:rFonts w:ascii="仿宋" w:hAnsi="仿宋" w:eastAsia="仿宋" w:cs="Times New Roman"/>
          <w:color w:val="000000"/>
          <w:sz w:val="28"/>
          <w:szCs w:val="28"/>
          <w:rPrChange w:id="292"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293" w:author="hp" w:date="2018-05-31T19:02:17Z">
            <w:rPr>
              <w:rFonts w:hint="eastAsia" w:ascii="仿宋" w:hAnsi="仿宋" w:eastAsia="仿宋" w:cs="Times New Roman"/>
              <w:color w:val="000000"/>
              <w:sz w:val="32"/>
              <w:szCs w:val="24"/>
            </w:rPr>
          </w:rPrChange>
        </w:rPr>
        <w:t>2 XXXXXX……………………………………………(页码)</w:t>
      </w:r>
    </w:p>
    <w:p>
      <w:pPr>
        <w:autoSpaceDN w:val="0"/>
        <w:spacing w:line="560" w:lineRule="exact"/>
        <w:ind w:firstLine="560" w:firstLineChars="200"/>
        <w:rPr>
          <w:rFonts w:ascii="仿宋" w:hAnsi="仿宋" w:eastAsia="仿宋" w:cs="Times New Roman"/>
          <w:color w:val="000000"/>
          <w:sz w:val="28"/>
          <w:szCs w:val="28"/>
          <w:rPrChange w:id="294"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295" w:author="hp" w:date="2018-05-31T19:02:17Z">
            <w:rPr>
              <w:rFonts w:hint="eastAsia" w:ascii="仿宋" w:hAnsi="仿宋" w:eastAsia="仿宋" w:cs="Times New Roman"/>
              <w:color w:val="000000"/>
              <w:sz w:val="32"/>
              <w:szCs w:val="24"/>
            </w:rPr>
          </w:rPrChange>
        </w:rPr>
        <w:t>2.1 XXXXXX…………………………………………(页码)</w:t>
      </w:r>
    </w:p>
    <w:p>
      <w:pPr>
        <w:autoSpaceDN w:val="0"/>
        <w:spacing w:line="560" w:lineRule="exact"/>
        <w:ind w:firstLine="560" w:firstLineChars="200"/>
        <w:rPr>
          <w:rFonts w:ascii="仿宋" w:hAnsi="仿宋" w:eastAsia="仿宋" w:cs="Times New Roman"/>
          <w:color w:val="000000"/>
          <w:sz w:val="28"/>
          <w:szCs w:val="28"/>
          <w:rPrChange w:id="296"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297" w:author="hp" w:date="2018-05-31T19:02:17Z">
            <w:rPr>
              <w:rFonts w:hint="eastAsia" w:ascii="仿宋" w:hAnsi="仿宋" w:eastAsia="仿宋" w:cs="Times New Roman"/>
              <w:color w:val="000000"/>
              <w:sz w:val="32"/>
              <w:szCs w:val="24"/>
            </w:rPr>
          </w:rPrChange>
        </w:rPr>
        <w:t>2.2 XXXXXX…………………………………………(页码)</w:t>
      </w:r>
    </w:p>
    <w:p>
      <w:pPr>
        <w:autoSpaceDN w:val="0"/>
        <w:spacing w:line="560" w:lineRule="exact"/>
        <w:ind w:firstLine="560" w:firstLineChars="200"/>
        <w:rPr>
          <w:rFonts w:ascii="仿宋" w:hAnsi="仿宋" w:eastAsia="仿宋" w:cs="Times New Roman"/>
          <w:color w:val="000000"/>
          <w:sz w:val="28"/>
          <w:szCs w:val="28"/>
          <w:rPrChange w:id="298"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299" w:author="hp" w:date="2018-05-31T19:02:17Z">
            <w:rPr>
              <w:rFonts w:hint="eastAsia" w:ascii="仿宋" w:hAnsi="仿宋" w:eastAsia="仿宋" w:cs="Times New Roman"/>
              <w:color w:val="000000"/>
              <w:sz w:val="32"/>
              <w:szCs w:val="24"/>
            </w:rPr>
          </w:rPrChange>
        </w:rPr>
        <w:t>2.2.1 XXXXXX………………………………………(页码)</w:t>
      </w:r>
    </w:p>
    <w:p>
      <w:pPr>
        <w:autoSpaceDN w:val="0"/>
        <w:spacing w:line="560" w:lineRule="exact"/>
        <w:ind w:firstLine="560" w:firstLineChars="200"/>
        <w:rPr>
          <w:rFonts w:ascii="仿宋" w:hAnsi="仿宋" w:eastAsia="仿宋" w:cs="Times New Roman"/>
          <w:color w:val="000000"/>
          <w:sz w:val="28"/>
          <w:szCs w:val="28"/>
          <w:rPrChange w:id="300"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01" w:author="hp" w:date="2018-05-31T19:02:17Z">
            <w:rPr>
              <w:rFonts w:hint="eastAsia" w:ascii="仿宋" w:hAnsi="仿宋" w:eastAsia="仿宋" w:cs="Times New Roman"/>
              <w:color w:val="000000"/>
              <w:sz w:val="32"/>
              <w:szCs w:val="24"/>
            </w:rPr>
          </w:rPrChange>
        </w:rPr>
        <w:t>致谢………………………………………………(页码)</w:t>
      </w:r>
    </w:p>
    <w:p>
      <w:pPr>
        <w:autoSpaceDN w:val="0"/>
        <w:spacing w:line="560" w:lineRule="exact"/>
        <w:ind w:firstLine="560" w:firstLineChars="200"/>
        <w:rPr>
          <w:rFonts w:ascii="仿宋" w:hAnsi="仿宋" w:eastAsia="仿宋" w:cs="Times New Roman"/>
          <w:color w:val="000000"/>
          <w:sz w:val="28"/>
          <w:szCs w:val="28"/>
          <w:rPrChange w:id="302"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03" w:author="hp" w:date="2018-05-31T19:02:17Z">
            <w:rPr>
              <w:rFonts w:hint="eastAsia" w:ascii="仿宋" w:hAnsi="仿宋" w:eastAsia="仿宋" w:cs="Times New Roman"/>
              <w:color w:val="000000"/>
              <w:sz w:val="32"/>
              <w:szCs w:val="24"/>
            </w:rPr>
          </w:rPrChange>
        </w:rPr>
        <w:t>参考文献…………………………………………(页码)</w:t>
      </w:r>
    </w:p>
    <w:p>
      <w:pPr>
        <w:autoSpaceDN w:val="0"/>
        <w:spacing w:line="560" w:lineRule="exact"/>
        <w:ind w:firstLine="560" w:firstLineChars="200"/>
        <w:rPr>
          <w:rFonts w:ascii="仿宋" w:hAnsi="仿宋" w:eastAsia="仿宋" w:cs="Times New Roman"/>
          <w:color w:val="000000"/>
          <w:sz w:val="28"/>
          <w:szCs w:val="28"/>
          <w:rPrChange w:id="304"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05" w:author="hp" w:date="2018-05-31T19:02:17Z">
            <w:rPr>
              <w:rFonts w:hint="eastAsia" w:ascii="仿宋" w:hAnsi="仿宋" w:eastAsia="仿宋" w:cs="Times New Roman"/>
              <w:color w:val="000000"/>
              <w:sz w:val="32"/>
              <w:szCs w:val="24"/>
            </w:rPr>
          </w:rPrChange>
        </w:rPr>
        <w:t>附件………………………………………………(页码)</w:t>
      </w:r>
    </w:p>
    <w:p>
      <w:pPr>
        <w:autoSpaceDN w:val="0"/>
        <w:spacing w:line="560" w:lineRule="exact"/>
        <w:ind w:firstLine="562" w:firstLineChars="200"/>
        <w:rPr>
          <w:rFonts w:ascii="仿宋" w:hAnsi="仿宋" w:eastAsia="仿宋" w:cs="Times New Roman"/>
          <w:color w:val="000000"/>
          <w:sz w:val="28"/>
          <w:szCs w:val="28"/>
          <w:rPrChange w:id="306" w:author="hp" w:date="2018-05-31T19:02:17Z">
            <w:rPr>
              <w:rFonts w:ascii="仿宋" w:hAnsi="仿宋" w:eastAsia="仿宋" w:cs="Times New Roman"/>
              <w:color w:val="000000"/>
              <w:sz w:val="32"/>
              <w:szCs w:val="24"/>
            </w:rPr>
          </w:rPrChange>
        </w:rPr>
      </w:pPr>
      <w:r>
        <w:rPr>
          <w:rFonts w:hint="eastAsia" w:ascii="楷体" w:hAnsi="楷体" w:eastAsia="楷体" w:cs="Times New Roman"/>
          <w:b/>
          <w:bCs/>
          <w:color w:val="000000"/>
          <w:sz w:val="28"/>
          <w:szCs w:val="28"/>
          <w:rPrChange w:id="307" w:author="hp" w:date="2018-05-31T19:02:17Z">
            <w:rPr>
              <w:rFonts w:hint="eastAsia" w:ascii="楷体" w:hAnsi="楷体" w:eastAsia="楷体" w:cs="Times New Roman"/>
              <w:b/>
              <w:bCs/>
              <w:color w:val="000000"/>
              <w:sz w:val="32"/>
              <w:szCs w:val="24"/>
            </w:rPr>
          </w:rPrChange>
        </w:rPr>
        <w:t>第四部分：主体部分</w:t>
      </w:r>
    </w:p>
    <w:p>
      <w:pPr>
        <w:autoSpaceDN w:val="0"/>
        <w:spacing w:line="560" w:lineRule="exact"/>
        <w:ind w:firstLine="562" w:firstLineChars="200"/>
        <w:rPr>
          <w:rFonts w:ascii="仿宋" w:hAnsi="仿宋" w:eastAsia="仿宋" w:cs="Times New Roman"/>
          <w:color w:val="000000"/>
          <w:sz w:val="28"/>
          <w:szCs w:val="28"/>
          <w:rPrChange w:id="308" w:author="hp" w:date="2018-05-31T19:02:17Z">
            <w:rPr>
              <w:rFonts w:ascii="仿宋" w:hAnsi="仿宋" w:eastAsia="仿宋" w:cs="Times New Roman"/>
              <w:color w:val="000000"/>
              <w:sz w:val="32"/>
              <w:szCs w:val="24"/>
            </w:rPr>
          </w:rPrChange>
        </w:rPr>
      </w:pPr>
      <w:r>
        <w:rPr>
          <w:rFonts w:hint="eastAsia" w:ascii="仿宋" w:hAnsi="仿宋" w:eastAsia="仿宋" w:cs="Times New Roman"/>
          <w:b/>
          <w:bCs/>
          <w:color w:val="000000"/>
          <w:sz w:val="28"/>
          <w:szCs w:val="28"/>
          <w:rPrChange w:id="309" w:author="hp" w:date="2018-05-31T19:02:17Z">
            <w:rPr>
              <w:rFonts w:hint="eastAsia" w:ascii="仿宋" w:hAnsi="仿宋" w:eastAsia="仿宋" w:cs="Times New Roman"/>
              <w:b/>
              <w:bCs/>
              <w:color w:val="000000"/>
              <w:sz w:val="32"/>
              <w:szCs w:val="24"/>
            </w:rPr>
          </w:rPrChange>
        </w:rPr>
        <w:t>（一）各级标题与正文</w:t>
      </w:r>
    </w:p>
    <w:p>
      <w:pPr>
        <w:autoSpaceDN w:val="0"/>
        <w:spacing w:line="560" w:lineRule="exact"/>
        <w:ind w:firstLine="560" w:firstLineChars="200"/>
        <w:rPr>
          <w:rFonts w:ascii="仿宋" w:hAnsi="仿宋" w:eastAsia="仿宋" w:cs="Times New Roman"/>
          <w:color w:val="000000"/>
          <w:sz w:val="28"/>
          <w:szCs w:val="28"/>
          <w:rPrChange w:id="310"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11" w:author="hp" w:date="2018-05-31T19:02:17Z">
            <w:rPr>
              <w:rFonts w:hint="eastAsia" w:ascii="仿宋" w:hAnsi="仿宋" w:eastAsia="仿宋" w:cs="Times New Roman"/>
              <w:color w:val="000000"/>
              <w:sz w:val="32"/>
              <w:szCs w:val="24"/>
            </w:rPr>
          </w:rPrChange>
        </w:rPr>
        <w:t>一级标题用三号字，宋体，空两格，加粗</w:t>
      </w:r>
    </w:p>
    <w:p>
      <w:pPr>
        <w:autoSpaceDN w:val="0"/>
        <w:spacing w:line="560" w:lineRule="exact"/>
        <w:ind w:firstLine="560" w:firstLineChars="200"/>
        <w:rPr>
          <w:rFonts w:ascii="仿宋" w:hAnsi="仿宋" w:eastAsia="仿宋" w:cs="Times New Roman"/>
          <w:color w:val="000000"/>
          <w:sz w:val="28"/>
          <w:szCs w:val="28"/>
          <w:rPrChange w:id="312"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13" w:author="hp" w:date="2018-05-31T19:02:17Z">
            <w:rPr>
              <w:rFonts w:hint="eastAsia" w:ascii="仿宋" w:hAnsi="仿宋" w:eastAsia="仿宋" w:cs="Times New Roman"/>
              <w:color w:val="000000"/>
              <w:sz w:val="32"/>
              <w:szCs w:val="24"/>
            </w:rPr>
          </w:rPrChange>
        </w:rPr>
        <w:t>二级标题用四号字，宋体，空两个字符，加粗</w:t>
      </w:r>
    </w:p>
    <w:p>
      <w:pPr>
        <w:autoSpaceDN w:val="0"/>
        <w:spacing w:line="560" w:lineRule="exact"/>
        <w:ind w:firstLine="560" w:firstLineChars="200"/>
        <w:rPr>
          <w:rFonts w:ascii="仿宋" w:hAnsi="仿宋" w:eastAsia="仿宋" w:cs="Times New Roman"/>
          <w:color w:val="000000"/>
          <w:sz w:val="28"/>
          <w:szCs w:val="28"/>
          <w:rPrChange w:id="314"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15" w:author="hp" w:date="2018-05-31T19:02:17Z">
            <w:rPr>
              <w:rFonts w:hint="eastAsia" w:ascii="仿宋" w:hAnsi="仿宋" w:eastAsia="仿宋" w:cs="Times New Roman"/>
              <w:color w:val="000000"/>
              <w:sz w:val="32"/>
              <w:szCs w:val="24"/>
            </w:rPr>
          </w:rPrChange>
        </w:rPr>
        <w:t>三级标题用小四号字，宋体，空两个字符，加粗</w:t>
      </w:r>
    </w:p>
    <w:p>
      <w:pPr>
        <w:autoSpaceDN w:val="0"/>
        <w:spacing w:line="560" w:lineRule="exact"/>
        <w:ind w:firstLine="560" w:firstLineChars="200"/>
        <w:rPr>
          <w:rFonts w:ascii="仿宋" w:hAnsi="仿宋" w:eastAsia="仿宋" w:cs="Times New Roman"/>
          <w:color w:val="000000"/>
          <w:sz w:val="28"/>
          <w:szCs w:val="28"/>
          <w:rPrChange w:id="316"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17" w:author="hp" w:date="2018-05-31T19:02:17Z">
            <w:rPr>
              <w:rFonts w:hint="eastAsia" w:ascii="仿宋" w:hAnsi="仿宋" w:eastAsia="仿宋" w:cs="Times New Roman"/>
              <w:color w:val="000000"/>
              <w:sz w:val="32"/>
              <w:szCs w:val="24"/>
            </w:rPr>
          </w:rPrChange>
        </w:rPr>
        <w:t>四级标题格式同三级标题</w:t>
      </w:r>
    </w:p>
    <w:p>
      <w:pPr>
        <w:autoSpaceDN w:val="0"/>
        <w:spacing w:line="560" w:lineRule="exact"/>
        <w:ind w:firstLine="560" w:firstLineChars="200"/>
        <w:rPr>
          <w:rFonts w:ascii="仿宋" w:hAnsi="仿宋" w:eastAsia="仿宋" w:cs="Times New Roman"/>
          <w:color w:val="000000"/>
          <w:sz w:val="28"/>
          <w:szCs w:val="28"/>
          <w:rPrChange w:id="318"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19" w:author="hp" w:date="2018-05-31T19:02:17Z">
            <w:rPr>
              <w:rFonts w:hint="eastAsia" w:ascii="仿宋" w:hAnsi="仿宋" w:eastAsia="仿宋" w:cs="Times New Roman"/>
              <w:color w:val="000000"/>
              <w:sz w:val="32"/>
              <w:szCs w:val="24"/>
            </w:rPr>
          </w:rPrChange>
        </w:rPr>
        <w:t>正文用小四号字，宋体，行间距采用1.5倍行距</w:t>
      </w:r>
    </w:p>
    <w:p>
      <w:pPr>
        <w:autoSpaceDN w:val="0"/>
        <w:spacing w:line="560" w:lineRule="exact"/>
        <w:ind w:firstLine="562" w:firstLineChars="200"/>
        <w:rPr>
          <w:rFonts w:ascii="仿宋" w:hAnsi="仿宋" w:eastAsia="仿宋" w:cs="Times New Roman"/>
          <w:b/>
          <w:bCs/>
          <w:color w:val="000000"/>
          <w:sz w:val="28"/>
          <w:szCs w:val="28"/>
          <w:rPrChange w:id="320" w:author="hp" w:date="2018-05-31T19:02:17Z">
            <w:rPr>
              <w:rFonts w:ascii="仿宋" w:hAnsi="仿宋" w:eastAsia="仿宋" w:cs="Times New Roman"/>
              <w:b/>
              <w:bCs/>
              <w:color w:val="000000"/>
              <w:sz w:val="32"/>
              <w:szCs w:val="24"/>
            </w:rPr>
          </w:rPrChange>
        </w:rPr>
      </w:pPr>
      <w:r>
        <w:rPr>
          <w:rFonts w:hint="eastAsia" w:ascii="仿宋" w:hAnsi="仿宋" w:eastAsia="仿宋" w:cs="Times New Roman"/>
          <w:b/>
          <w:bCs/>
          <w:color w:val="000000"/>
          <w:sz w:val="28"/>
          <w:szCs w:val="28"/>
          <w:rPrChange w:id="321" w:author="hp" w:date="2018-05-31T19:02:17Z">
            <w:rPr>
              <w:rFonts w:hint="eastAsia" w:ascii="仿宋" w:hAnsi="仿宋" w:eastAsia="仿宋" w:cs="Times New Roman"/>
              <w:b/>
              <w:bCs/>
              <w:color w:val="000000"/>
              <w:sz w:val="32"/>
              <w:szCs w:val="24"/>
            </w:rPr>
          </w:rPrChange>
        </w:rPr>
        <w:t>注：四级、五级标题分别用（1）和①的格式</w:t>
      </w:r>
    </w:p>
    <w:p>
      <w:pPr>
        <w:autoSpaceDN w:val="0"/>
        <w:spacing w:line="560" w:lineRule="exact"/>
        <w:ind w:firstLine="562" w:firstLineChars="200"/>
        <w:rPr>
          <w:rFonts w:ascii="仿宋" w:hAnsi="仿宋" w:eastAsia="仿宋" w:cs="Times New Roman"/>
          <w:color w:val="000000"/>
          <w:sz w:val="28"/>
          <w:szCs w:val="28"/>
          <w:rPrChange w:id="322" w:author="hp" w:date="2018-05-31T19:02:17Z">
            <w:rPr>
              <w:rFonts w:ascii="仿宋" w:hAnsi="仿宋" w:eastAsia="仿宋" w:cs="Times New Roman"/>
              <w:color w:val="000000"/>
              <w:sz w:val="32"/>
              <w:szCs w:val="24"/>
            </w:rPr>
          </w:rPrChange>
        </w:rPr>
      </w:pPr>
      <w:r>
        <w:rPr>
          <w:rFonts w:hint="eastAsia" w:ascii="仿宋" w:hAnsi="仿宋" w:eastAsia="仿宋" w:cs="Times New Roman"/>
          <w:b/>
          <w:bCs/>
          <w:color w:val="000000"/>
          <w:sz w:val="28"/>
          <w:szCs w:val="28"/>
          <w:rPrChange w:id="323" w:author="hp" w:date="2018-05-31T19:02:17Z">
            <w:rPr>
              <w:rFonts w:hint="eastAsia" w:ascii="仿宋" w:hAnsi="仿宋" w:eastAsia="仿宋" w:cs="Times New Roman"/>
              <w:b/>
              <w:bCs/>
              <w:color w:val="000000"/>
              <w:sz w:val="32"/>
              <w:szCs w:val="24"/>
            </w:rPr>
          </w:rPrChange>
        </w:rPr>
        <w:t>（二）正文中的图表</w:t>
      </w:r>
    </w:p>
    <w:p>
      <w:pPr>
        <w:autoSpaceDN w:val="0"/>
        <w:spacing w:line="560" w:lineRule="exact"/>
        <w:ind w:firstLine="560" w:firstLineChars="200"/>
        <w:rPr>
          <w:rFonts w:ascii="仿宋" w:hAnsi="仿宋" w:eastAsia="仿宋" w:cs="Times New Roman"/>
          <w:color w:val="000000"/>
          <w:sz w:val="28"/>
          <w:szCs w:val="28"/>
          <w:rPrChange w:id="324"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25" w:author="hp" w:date="2018-05-31T19:02:17Z">
            <w:rPr>
              <w:rFonts w:hint="eastAsia" w:ascii="仿宋" w:hAnsi="仿宋" w:eastAsia="仿宋" w:cs="Times New Roman"/>
              <w:color w:val="000000"/>
              <w:sz w:val="32"/>
              <w:szCs w:val="24"/>
            </w:rPr>
          </w:rPrChange>
        </w:rPr>
        <w:t>正文中图、表均需编排序号，图、表题目及说明（五号、宋体）。</w:t>
      </w:r>
    </w:p>
    <w:p>
      <w:pPr>
        <w:autoSpaceDN w:val="0"/>
        <w:spacing w:line="560" w:lineRule="exact"/>
        <w:ind w:firstLine="562" w:firstLineChars="200"/>
        <w:rPr>
          <w:rFonts w:ascii="仿宋" w:hAnsi="仿宋" w:eastAsia="仿宋" w:cs="Times New Roman"/>
          <w:color w:val="000000"/>
          <w:sz w:val="28"/>
          <w:szCs w:val="28"/>
          <w:rPrChange w:id="326" w:author="hp" w:date="2018-05-31T19:02:17Z">
            <w:rPr>
              <w:rFonts w:ascii="仿宋" w:hAnsi="仿宋" w:eastAsia="仿宋" w:cs="Times New Roman"/>
              <w:color w:val="000000"/>
              <w:sz w:val="32"/>
              <w:szCs w:val="24"/>
            </w:rPr>
          </w:rPrChange>
        </w:rPr>
      </w:pPr>
      <w:r>
        <w:rPr>
          <w:rFonts w:hint="eastAsia" w:ascii="楷体" w:hAnsi="楷体" w:eastAsia="楷体" w:cs="Times New Roman"/>
          <w:b/>
          <w:bCs/>
          <w:color w:val="000000"/>
          <w:sz w:val="28"/>
          <w:szCs w:val="28"/>
          <w:rPrChange w:id="327" w:author="hp" w:date="2018-05-31T19:02:17Z">
            <w:rPr>
              <w:rFonts w:hint="eastAsia" w:ascii="楷体" w:hAnsi="楷体" w:eastAsia="楷体" w:cs="Times New Roman"/>
              <w:b/>
              <w:bCs/>
              <w:color w:val="000000"/>
              <w:sz w:val="32"/>
              <w:szCs w:val="24"/>
            </w:rPr>
          </w:rPrChange>
        </w:rPr>
        <w:t>第五部分：注释标题（四号，宋体，居中）</w:t>
      </w:r>
    </w:p>
    <w:p>
      <w:pPr>
        <w:autoSpaceDN w:val="0"/>
        <w:spacing w:line="560" w:lineRule="exact"/>
        <w:ind w:firstLine="560" w:firstLineChars="200"/>
        <w:rPr>
          <w:rFonts w:ascii="仿宋" w:hAnsi="仿宋" w:eastAsia="仿宋" w:cs="Times New Roman"/>
          <w:color w:val="000000"/>
          <w:sz w:val="28"/>
          <w:szCs w:val="28"/>
          <w:rPrChange w:id="328"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29" w:author="hp" w:date="2018-05-31T19:02:17Z">
            <w:rPr>
              <w:rFonts w:hint="eastAsia" w:ascii="仿宋" w:hAnsi="仿宋" w:eastAsia="仿宋" w:cs="Times New Roman"/>
              <w:color w:val="000000"/>
              <w:sz w:val="32"/>
              <w:szCs w:val="24"/>
            </w:rPr>
          </w:rPrChange>
        </w:rPr>
        <w:t>注释的序号用①、②、③等，宋体，五号。</w:t>
      </w:r>
    </w:p>
    <w:p>
      <w:pPr>
        <w:autoSpaceDN w:val="0"/>
        <w:spacing w:line="560" w:lineRule="exact"/>
        <w:ind w:firstLine="560" w:firstLineChars="200"/>
        <w:rPr>
          <w:rFonts w:ascii="仿宋" w:hAnsi="仿宋" w:eastAsia="仿宋" w:cs="Times New Roman"/>
          <w:color w:val="000000"/>
          <w:sz w:val="28"/>
          <w:szCs w:val="28"/>
          <w:rPrChange w:id="330"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31" w:author="hp" w:date="2018-05-31T19:02:17Z">
            <w:rPr>
              <w:rFonts w:hint="eastAsia" w:ascii="仿宋" w:hAnsi="仿宋" w:eastAsia="仿宋" w:cs="Times New Roman"/>
              <w:color w:val="000000"/>
              <w:sz w:val="32"/>
              <w:szCs w:val="24"/>
            </w:rPr>
          </w:rPrChange>
        </w:rPr>
        <w:t>注释是图书时，书写格式为：</w:t>
      </w:r>
    </w:p>
    <w:p>
      <w:pPr>
        <w:autoSpaceDN w:val="0"/>
        <w:spacing w:line="560" w:lineRule="exact"/>
        <w:ind w:firstLine="560" w:firstLineChars="200"/>
        <w:rPr>
          <w:rFonts w:ascii="仿宋" w:hAnsi="仿宋" w:eastAsia="仿宋" w:cs="Times New Roman"/>
          <w:color w:val="000000"/>
          <w:sz w:val="28"/>
          <w:szCs w:val="28"/>
          <w:rPrChange w:id="332"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33" w:author="hp" w:date="2018-05-31T19:02:17Z">
            <w:rPr>
              <w:rFonts w:hint="eastAsia" w:ascii="仿宋" w:hAnsi="仿宋" w:eastAsia="仿宋" w:cs="Times New Roman"/>
              <w:color w:val="000000"/>
              <w:sz w:val="32"/>
              <w:szCs w:val="24"/>
            </w:rPr>
          </w:rPrChange>
        </w:rPr>
        <w:t>作者、书名、出版社、出版日期、版次、页码。</w:t>
      </w:r>
    </w:p>
    <w:p>
      <w:pPr>
        <w:autoSpaceDN w:val="0"/>
        <w:spacing w:line="560" w:lineRule="exact"/>
        <w:ind w:firstLine="560" w:firstLineChars="200"/>
        <w:rPr>
          <w:rFonts w:ascii="仿宋" w:hAnsi="仿宋" w:eastAsia="仿宋" w:cs="Times New Roman"/>
          <w:color w:val="000000"/>
          <w:sz w:val="28"/>
          <w:szCs w:val="28"/>
          <w:rPrChange w:id="334"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35" w:author="hp" w:date="2018-05-31T19:02:17Z">
            <w:rPr>
              <w:rFonts w:hint="eastAsia" w:ascii="仿宋" w:hAnsi="仿宋" w:eastAsia="仿宋" w:cs="Times New Roman"/>
              <w:color w:val="000000"/>
              <w:sz w:val="32"/>
              <w:szCs w:val="24"/>
            </w:rPr>
          </w:rPrChange>
        </w:rPr>
        <w:t>注释是期刊时，书写格式为：</w:t>
      </w:r>
    </w:p>
    <w:p>
      <w:pPr>
        <w:autoSpaceDN w:val="0"/>
        <w:spacing w:line="560" w:lineRule="exact"/>
        <w:ind w:firstLine="560" w:firstLineChars="200"/>
        <w:rPr>
          <w:rFonts w:ascii="仿宋" w:hAnsi="仿宋" w:eastAsia="仿宋" w:cs="Times New Roman"/>
          <w:color w:val="000000"/>
          <w:sz w:val="28"/>
          <w:szCs w:val="28"/>
          <w:rPrChange w:id="336"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37" w:author="hp" w:date="2018-05-31T19:02:17Z">
            <w:rPr>
              <w:rFonts w:hint="eastAsia" w:ascii="仿宋" w:hAnsi="仿宋" w:eastAsia="仿宋" w:cs="Times New Roman"/>
              <w:color w:val="000000"/>
              <w:sz w:val="32"/>
              <w:szCs w:val="24"/>
            </w:rPr>
          </w:rPrChange>
        </w:rPr>
        <w:t>作者、文章题目、期刊名称、期刊号、页码。</w:t>
      </w:r>
    </w:p>
    <w:p>
      <w:pPr>
        <w:autoSpaceDN w:val="0"/>
        <w:spacing w:line="560" w:lineRule="exact"/>
        <w:ind w:firstLine="562" w:firstLineChars="200"/>
        <w:rPr>
          <w:rFonts w:ascii="楷体" w:hAnsi="楷体" w:eastAsia="楷体" w:cs="Times New Roman"/>
          <w:b/>
          <w:bCs/>
          <w:color w:val="000000"/>
          <w:sz w:val="28"/>
          <w:szCs w:val="28"/>
          <w:rPrChange w:id="338" w:author="hp" w:date="2018-05-31T19:02:17Z">
            <w:rPr>
              <w:rFonts w:ascii="楷体" w:hAnsi="楷体" w:eastAsia="楷体" w:cs="Times New Roman"/>
              <w:b/>
              <w:bCs/>
              <w:color w:val="000000"/>
              <w:sz w:val="32"/>
              <w:szCs w:val="24"/>
            </w:rPr>
          </w:rPrChange>
        </w:rPr>
      </w:pPr>
      <w:r>
        <w:rPr>
          <w:rFonts w:hint="eastAsia" w:ascii="楷体" w:hAnsi="楷体" w:eastAsia="楷体" w:cs="Times New Roman"/>
          <w:b/>
          <w:bCs/>
          <w:color w:val="000000"/>
          <w:sz w:val="28"/>
          <w:szCs w:val="28"/>
          <w:rPrChange w:id="339" w:author="hp" w:date="2018-05-31T19:02:17Z">
            <w:rPr>
              <w:rFonts w:hint="eastAsia" w:ascii="楷体" w:hAnsi="楷体" w:eastAsia="楷体" w:cs="Times New Roman"/>
              <w:b/>
              <w:bCs/>
              <w:color w:val="000000"/>
              <w:sz w:val="32"/>
              <w:szCs w:val="24"/>
            </w:rPr>
          </w:rPrChange>
        </w:rPr>
        <w:t>第六部分：致谢标题（三号，宋体，居中，加粗）</w:t>
      </w:r>
    </w:p>
    <w:p>
      <w:pPr>
        <w:autoSpaceDN w:val="0"/>
        <w:spacing w:line="560" w:lineRule="exact"/>
        <w:ind w:firstLine="560" w:firstLineChars="200"/>
        <w:rPr>
          <w:rFonts w:ascii="仿宋" w:hAnsi="仿宋" w:eastAsia="仿宋" w:cs="Times New Roman"/>
          <w:color w:val="000000"/>
          <w:sz w:val="28"/>
          <w:szCs w:val="28"/>
          <w:rPrChange w:id="340"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41" w:author="hp" w:date="2018-05-31T19:02:17Z">
            <w:rPr>
              <w:rFonts w:hint="eastAsia" w:ascii="仿宋" w:hAnsi="仿宋" w:eastAsia="仿宋" w:cs="Times New Roman"/>
              <w:color w:val="000000"/>
              <w:sz w:val="32"/>
              <w:szCs w:val="24"/>
            </w:rPr>
          </w:rPrChange>
        </w:rPr>
        <w:t>致谢内容（小四号、宋体）</w:t>
      </w:r>
    </w:p>
    <w:p>
      <w:pPr>
        <w:autoSpaceDN w:val="0"/>
        <w:spacing w:line="560" w:lineRule="exact"/>
        <w:ind w:firstLine="562" w:firstLineChars="200"/>
        <w:rPr>
          <w:rFonts w:ascii="楷体" w:hAnsi="楷体" w:eastAsia="楷体" w:cs="Times New Roman"/>
          <w:b/>
          <w:bCs/>
          <w:color w:val="000000"/>
          <w:sz w:val="28"/>
          <w:szCs w:val="28"/>
          <w:rPrChange w:id="342" w:author="hp" w:date="2018-05-31T19:02:17Z">
            <w:rPr>
              <w:rFonts w:ascii="楷体" w:hAnsi="楷体" w:eastAsia="楷体" w:cs="Times New Roman"/>
              <w:b/>
              <w:bCs/>
              <w:color w:val="000000"/>
              <w:sz w:val="32"/>
              <w:szCs w:val="24"/>
            </w:rPr>
          </w:rPrChange>
        </w:rPr>
      </w:pPr>
      <w:r>
        <w:rPr>
          <w:rFonts w:hint="eastAsia" w:ascii="楷体" w:hAnsi="楷体" w:eastAsia="楷体" w:cs="Times New Roman"/>
          <w:b/>
          <w:bCs/>
          <w:color w:val="000000"/>
          <w:sz w:val="28"/>
          <w:szCs w:val="28"/>
          <w:rPrChange w:id="343" w:author="hp" w:date="2018-05-31T19:02:17Z">
            <w:rPr>
              <w:rFonts w:hint="eastAsia" w:ascii="楷体" w:hAnsi="楷体" w:eastAsia="楷体" w:cs="Times New Roman"/>
              <w:b/>
              <w:bCs/>
              <w:color w:val="000000"/>
              <w:sz w:val="32"/>
              <w:szCs w:val="24"/>
            </w:rPr>
          </w:rPrChange>
        </w:rPr>
        <w:t>第七部分：参考文献标题（三号，宋体，居中，加粗）</w:t>
      </w:r>
    </w:p>
    <w:p>
      <w:pPr>
        <w:autoSpaceDN w:val="0"/>
        <w:spacing w:line="560" w:lineRule="exact"/>
        <w:ind w:firstLine="560" w:firstLineChars="200"/>
        <w:rPr>
          <w:rFonts w:ascii="仿宋" w:hAnsi="仿宋" w:eastAsia="仿宋" w:cs="Times New Roman"/>
          <w:color w:val="000000"/>
          <w:sz w:val="28"/>
          <w:szCs w:val="28"/>
          <w:rPrChange w:id="344"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45" w:author="hp" w:date="2018-05-31T19:02:17Z">
            <w:rPr>
              <w:rFonts w:hint="eastAsia" w:ascii="仿宋" w:hAnsi="仿宋" w:eastAsia="仿宋" w:cs="Times New Roman"/>
              <w:color w:val="000000"/>
              <w:sz w:val="32"/>
              <w:szCs w:val="24"/>
            </w:rPr>
          </w:rPrChange>
        </w:rPr>
        <w:t>参考文献内容（五号、宋体；英文用五号，Times New Roman）</w:t>
      </w:r>
    </w:p>
    <w:p>
      <w:pPr>
        <w:autoSpaceDN w:val="0"/>
        <w:spacing w:line="560" w:lineRule="exact"/>
        <w:ind w:firstLine="560" w:firstLineChars="200"/>
        <w:rPr>
          <w:rFonts w:ascii="仿宋" w:hAnsi="仿宋" w:eastAsia="仿宋" w:cs="Times New Roman"/>
          <w:color w:val="000000"/>
          <w:sz w:val="28"/>
          <w:szCs w:val="28"/>
          <w:rPrChange w:id="346"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47" w:author="hp" w:date="2018-05-31T19:02:17Z">
            <w:rPr>
              <w:rFonts w:hint="eastAsia" w:ascii="仿宋" w:hAnsi="仿宋" w:eastAsia="仿宋" w:cs="Times New Roman"/>
              <w:color w:val="000000"/>
              <w:sz w:val="32"/>
              <w:szCs w:val="24"/>
            </w:rPr>
          </w:rPrChange>
        </w:rPr>
        <w:t>标注格式规定如下：</w:t>
      </w:r>
    </w:p>
    <w:p>
      <w:pPr>
        <w:autoSpaceDN w:val="0"/>
        <w:spacing w:line="560" w:lineRule="exact"/>
        <w:ind w:firstLine="560" w:firstLineChars="200"/>
        <w:rPr>
          <w:rFonts w:ascii="仿宋" w:hAnsi="仿宋" w:eastAsia="仿宋" w:cs="Times New Roman"/>
          <w:color w:val="000000"/>
          <w:sz w:val="28"/>
          <w:szCs w:val="28"/>
          <w:rPrChange w:id="348"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49" w:author="hp" w:date="2018-05-31T19:02:17Z">
            <w:rPr>
              <w:rFonts w:hint="eastAsia" w:ascii="仿宋" w:hAnsi="仿宋" w:eastAsia="仿宋" w:cs="Times New Roman"/>
              <w:color w:val="000000"/>
              <w:sz w:val="32"/>
              <w:szCs w:val="24"/>
            </w:rPr>
          </w:rPrChange>
        </w:rPr>
        <w:t>1、专著、论文集、报告、学位论文：</w:t>
      </w:r>
    </w:p>
    <w:p>
      <w:pPr>
        <w:autoSpaceDN w:val="0"/>
        <w:spacing w:line="560" w:lineRule="exact"/>
        <w:ind w:firstLine="560" w:firstLineChars="200"/>
        <w:rPr>
          <w:rFonts w:ascii="仿宋" w:hAnsi="仿宋" w:eastAsia="仿宋" w:cs="Times New Roman"/>
          <w:color w:val="000000"/>
          <w:sz w:val="28"/>
          <w:szCs w:val="28"/>
          <w:rPrChange w:id="350"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51" w:author="hp" w:date="2018-05-31T19:02:17Z">
            <w:rPr>
              <w:rFonts w:hint="eastAsia" w:ascii="仿宋" w:hAnsi="仿宋" w:eastAsia="仿宋" w:cs="Times New Roman"/>
              <w:color w:val="000000"/>
              <w:sz w:val="32"/>
              <w:szCs w:val="24"/>
            </w:rPr>
          </w:rPrChange>
        </w:rPr>
        <w:t>[序号] 作者(列前3名).文献名.出版社所在地：出版社，出版年.起始页-终止页.</w:t>
      </w:r>
    </w:p>
    <w:p>
      <w:pPr>
        <w:autoSpaceDN w:val="0"/>
        <w:spacing w:line="560" w:lineRule="exact"/>
        <w:ind w:firstLine="560" w:firstLineChars="200"/>
        <w:rPr>
          <w:rFonts w:ascii="仿宋" w:hAnsi="仿宋" w:eastAsia="仿宋" w:cs="Times New Roman"/>
          <w:color w:val="000000"/>
          <w:sz w:val="28"/>
          <w:szCs w:val="28"/>
          <w:rPrChange w:id="352"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53" w:author="hp" w:date="2018-05-31T19:02:17Z">
            <w:rPr>
              <w:rFonts w:hint="eastAsia" w:ascii="仿宋" w:hAnsi="仿宋" w:eastAsia="仿宋" w:cs="Times New Roman"/>
              <w:color w:val="000000"/>
              <w:sz w:val="32"/>
              <w:szCs w:val="24"/>
            </w:rPr>
          </w:rPrChange>
        </w:rPr>
        <w:t>2、期刊文章：</w:t>
      </w:r>
    </w:p>
    <w:p>
      <w:pPr>
        <w:autoSpaceDN w:val="0"/>
        <w:spacing w:line="560" w:lineRule="exact"/>
        <w:ind w:firstLine="560" w:firstLineChars="200"/>
        <w:rPr>
          <w:rFonts w:ascii="仿宋" w:hAnsi="仿宋" w:eastAsia="仿宋" w:cs="Times New Roman"/>
          <w:color w:val="000000"/>
          <w:sz w:val="28"/>
          <w:szCs w:val="28"/>
          <w:rPrChange w:id="354"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55" w:author="hp" w:date="2018-05-31T19:02:17Z">
            <w:rPr>
              <w:rFonts w:hint="eastAsia" w:ascii="仿宋" w:hAnsi="仿宋" w:eastAsia="仿宋" w:cs="Times New Roman"/>
              <w:color w:val="000000"/>
              <w:sz w:val="32"/>
              <w:szCs w:val="24"/>
            </w:rPr>
          </w:rPrChange>
        </w:rPr>
        <w:t>[序号] 作者(列前3名).论文名.刊名，出版年，卷(期)：起始页-终止页.</w:t>
      </w:r>
    </w:p>
    <w:p>
      <w:pPr>
        <w:autoSpaceDN w:val="0"/>
        <w:spacing w:line="560" w:lineRule="exact"/>
        <w:ind w:firstLine="560" w:firstLineChars="200"/>
        <w:rPr>
          <w:rFonts w:ascii="仿宋" w:hAnsi="仿宋" w:eastAsia="仿宋" w:cs="Times New Roman"/>
          <w:color w:val="000000"/>
          <w:sz w:val="28"/>
          <w:szCs w:val="28"/>
          <w:rPrChange w:id="356"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57" w:author="hp" w:date="2018-05-31T19:02:17Z">
            <w:rPr>
              <w:rFonts w:hint="eastAsia" w:ascii="仿宋" w:hAnsi="仿宋" w:eastAsia="仿宋" w:cs="Times New Roman"/>
              <w:color w:val="000000"/>
              <w:sz w:val="32"/>
              <w:szCs w:val="24"/>
            </w:rPr>
          </w:rPrChange>
        </w:rPr>
        <w:t>3、电子文献：</w:t>
      </w:r>
    </w:p>
    <w:p>
      <w:pPr>
        <w:autoSpaceDN w:val="0"/>
        <w:spacing w:line="560" w:lineRule="exact"/>
        <w:ind w:firstLine="560" w:firstLineChars="200"/>
        <w:rPr>
          <w:rFonts w:ascii="仿宋" w:hAnsi="仿宋" w:eastAsia="仿宋" w:cs="Times New Roman"/>
          <w:color w:val="000000"/>
          <w:sz w:val="28"/>
          <w:szCs w:val="28"/>
          <w:rPrChange w:id="358" w:author="hp" w:date="2018-05-31T19:02:17Z">
            <w:rPr>
              <w:rFonts w:ascii="仿宋" w:hAnsi="仿宋" w:eastAsia="仿宋" w:cs="Times New Roman"/>
              <w:color w:val="000000"/>
              <w:sz w:val="32"/>
              <w:szCs w:val="24"/>
            </w:rPr>
          </w:rPrChange>
        </w:rPr>
      </w:pPr>
      <w:r>
        <w:rPr>
          <w:rFonts w:hint="eastAsia" w:ascii="仿宋" w:hAnsi="仿宋" w:eastAsia="仿宋" w:cs="Times New Roman"/>
          <w:color w:val="000000"/>
          <w:sz w:val="28"/>
          <w:szCs w:val="28"/>
          <w:rPrChange w:id="359" w:author="hp" w:date="2018-05-31T19:02:17Z">
            <w:rPr>
              <w:rFonts w:hint="eastAsia" w:ascii="仿宋" w:hAnsi="仿宋" w:eastAsia="仿宋" w:cs="Times New Roman"/>
              <w:color w:val="000000"/>
              <w:sz w:val="32"/>
              <w:szCs w:val="24"/>
            </w:rPr>
          </w:rPrChange>
        </w:rPr>
        <w:t>[序号] 作者(列前3名).电子文献名.电子文献的出处或可获得地址，发表或更新日期.</w:t>
      </w:r>
    </w:p>
    <w:p>
      <w:pPr>
        <w:autoSpaceDN w:val="0"/>
        <w:spacing w:line="560" w:lineRule="exact"/>
        <w:ind w:firstLine="562" w:firstLineChars="200"/>
        <w:rPr>
          <w:rFonts w:ascii="楷体" w:hAnsi="楷体" w:eastAsia="楷体" w:cs="Times New Roman"/>
          <w:b/>
          <w:bCs/>
          <w:color w:val="000000"/>
          <w:sz w:val="28"/>
          <w:szCs w:val="28"/>
          <w:rPrChange w:id="360" w:author="hp" w:date="2018-05-31T19:02:17Z">
            <w:rPr>
              <w:rFonts w:ascii="楷体" w:hAnsi="楷体" w:eastAsia="楷体" w:cs="Times New Roman"/>
              <w:b/>
              <w:bCs/>
              <w:color w:val="000000"/>
              <w:sz w:val="32"/>
              <w:szCs w:val="24"/>
            </w:rPr>
          </w:rPrChange>
        </w:rPr>
      </w:pPr>
      <w:r>
        <w:rPr>
          <w:rFonts w:hint="eastAsia" w:ascii="楷体" w:hAnsi="楷体" w:eastAsia="楷体" w:cs="Times New Roman"/>
          <w:b/>
          <w:bCs/>
          <w:color w:val="000000"/>
          <w:sz w:val="28"/>
          <w:szCs w:val="28"/>
          <w:rPrChange w:id="361" w:author="hp" w:date="2018-05-31T19:02:17Z">
            <w:rPr>
              <w:rFonts w:hint="eastAsia" w:ascii="楷体" w:hAnsi="楷体" w:eastAsia="楷体" w:cs="Times New Roman"/>
              <w:b/>
              <w:bCs/>
              <w:color w:val="000000"/>
              <w:sz w:val="32"/>
              <w:szCs w:val="24"/>
            </w:rPr>
          </w:rPrChange>
        </w:rPr>
        <w:t>第八部分：附件（格式同主体格式）</w:t>
      </w:r>
    </w:p>
    <w:p>
      <w:pPr>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p">
    <w15:presenceInfo w15:providerId="None" w15:userId="h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5429E"/>
    <w:rsid w:val="000A1DB7"/>
    <w:rsid w:val="00187587"/>
    <w:rsid w:val="001B372C"/>
    <w:rsid w:val="002C1D9F"/>
    <w:rsid w:val="002E7745"/>
    <w:rsid w:val="003367F2"/>
    <w:rsid w:val="00336CFD"/>
    <w:rsid w:val="003947E0"/>
    <w:rsid w:val="003F451A"/>
    <w:rsid w:val="00416B6F"/>
    <w:rsid w:val="0044199B"/>
    <w:rsid w:val="00446FD8"/>
    <w:rsid w:val="00467747"/>
    <w:rsid w:val="00487871"/>
    <w:rsid w:val="00525074"/>
    <w:rsid w:val="005565D8"/>
    <w:rsid w:val="005B79D7"/>
    <w:rsid w:val="005F3FA6"/>
    <w:rsid w:val="0065164E"/>
    <w:rsid w:val="006E5259"/>
    <w:rsid w:val="00753C9A"/>
    <w:rsid w:val="0083627D"/>
    <w:rsid w:val="00844E81"/>
    <w:rsid w:val="00855AAF"/>
    <w:rsid w:val="008624DB"/>
    <w:rsid w:val="00882F93"/>
    <w:rsid w:val="008A3297"/>
    <w:rsid w:val="008D3C61"/>
    <w:rsid w:val="00921179"/>
    <w:rsid w:val="009876A1"/>
    <w:rsid w:val="00A808F7"/>
    <w:rsid w:val="00B25213"/>
    <w:rsid w:val="00C07AEF"/>
    <w:rsid w:val="00C11DB5"/>
    <w:rsid w:val="00C67E84"/>
    <w:rsid w:val="00C84E5D"/>
    <w:rsid w:val="00D81FC4"/>
    <w:rsid w:val="00DF2E93"/>
    <w:rsid w:val="00E00E41"/>
    <w:rsid w:val="00E272D9"/>
    <w:rsid w:val="00F07A36"/>
    <w:rsid w:val="00F07B24"/>
    <w:rsid w:val="00F5429E"/>
    <w:rsid w:val="0E7A6934"/>
    <w:rsid w:val="11E3196C"/>
    <w:rsid w:val="1D2842B9"/>
    <w:rsid w:val="25DC4280"/>
    <w:rsid w:val="447C41E9"/>
    <w:rsid w:val="58A506A8"/>
    <w:rsid w:val="635E562D"/>
    <w:rsid w:val="6E9F7A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table" w:customStyle="1" w:styleId="10">
    <w:name w:val="Table Normal"/>
    <w:qFormat/>
    <w:uiPriority w:val="0"/>
    <w:tblPr>
      <w:tblLayout w:type="fixed"/>
      <w:tblCellMar>
        <w:top w:w="0" w:type="dxa"/>
        <w:left w:w="0" w:type="dxa"/>
        <w:bottom w:w="0" w:type="dxa"/>
        <w:right w:w="0" w:type="dxa"/>
      </w:tblCellMar>
    </w:tblPr>
  </w:style>
  <w:style w:type="character" w:customStyle="1" w:styleId="11">
    <w:name w:val="批注框文本 Char"/>
    <w:basedOn w:val="6"/>
    <w:link w:val="2"/>
    <w:semiHidden/>
    <w:qFormat/>
    <w:uiPriority w:val="99"/>
    <w:rPr>
      <w:rFonts w:asciiTheme="minorHAnsi" w:hAnsiTheme="minorHAnsi" w:eastAsiaTheme="minorEastAsia" w:cstheme="minorBidi"/>
      <w:kern w:val="2"/>
      <w:sz w:val="18"/>
      <w:szCs w:val="18"/>
    </w:rPr>
  </w:style>
  <w:style w:type="paragraph" w:customStyle="1" w:styleId="12">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15</Pages>
  <Words>925</Words>
  <Characters>5277</Characters>
  <Lines>43</Lines>
  <Paragraphs>12</Paragraphs>
  <ScaleCrop>false</ScaleCrop>
  <LinksUpToDate>false</LinksUpToDate>
  <CharactersWithSpaces>6190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2018-05-24T01:11:00Z</dcterms:created>
  <dc:creator>hp</dc:creator>
  <cp:lastModifiedBy>hp</cp:lastModifiedBy>
  <cp:lastPrinted>2018-05-31T03:10:00Z</cp:lastPrinted>
  <dcterms:modified xsi:type="dcterms:W3CDTF">2018-05-31T11:24:44Z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